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42BB1" w14:textId="77777777" w:rsidR="00FD028A" w:rsidRPr="00FD028A" w:rsidRDefault="00FD028A" w:rsidP="00FD028A">
      <w:pPr>
        <w:rPr>
          <w:del w:id="9" w:author="Autor"/>
          <w:sz w:val="20"/>
          <w:szCs w:val="20"/>
        </w:rPr>
      </w:pPr>
      <w:bookmarkStart w:id="10" w:name="_GoBack"/>
      <w:bookmarkEnd w:id="10"/>
      <w:del w:id="11" w:author="Autor">
        <w:r w:rsidRPr="00FD028A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97152" behindDoc="1" locked="0" layoutInCell="1" allowOverlap="1" wp14:anchorId="115610A3" wp14:editId="2DC8E980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noProof/>
            <w:sz w:val="20"/>
            <w:szCs w:val="20"/>
          </w:rPr>
          <w:drawing>
            <wp:anchor distT="0" distB="0" distL="114300" distR="114300" simplePos="0" relativeHeight="251696128" behindDoc="0" locked="0" layoutInCell="1" allowOverlap="1" wp14:anchorId="0FB29464" wp14:editId="50F37F58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sz w:val="20"/>
            <w:szCs w:val="20"/>
          </w:rPr>
          <w:delText xml:space="preserve"> </w:delText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noProof/>
            <w:sz w:val="20"/>
            <w:szCs w:val="20"/>
          </w:rPr>
          <w:drawing>
            <wp:anchor distT="0" distB="0" distL="114300" distR="114300" simplePos="0" relativeHeight="251695104" behindDoc="0" locked="1" layoutInCell="1" allowOverlap="1" wp14:anchorId="28692398" wp14:editId="648742C7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6" name="Obrázok 6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sz w:val="20"/>
            <w:szCs w:val="20"/>
          </w:rPr>
          <w:delText xml:space="preserve">    </w:delText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  <w:delText xml:space="preserve">         </w:delText>
        </w:r>
      </w:del>
    </w:p>
    <w:p w14:paraId="1D2CD15C" w14:textId="77777777" w:rsidR="00FD028A" w:rsidRPr="00FD028A" w:rsidRDefault="00FD028A" w:rsidP="00FD028A">
      <w:pPr>
        <w:jc w:val="center"/>
        <w:rPr>
          <w:del w:id="12" w:author="Autor"/>
          <w:sz w:val="20"/>
          <w:szCs w:val="20"/>
        </w:rPr>
      </w:pPr>
    </w:p>
    <w:p w14:paraId="5B6888C4" w14:textId="77777777" w:rsidR="00FD028A" w:rsidRPr="00FD028A" w:rsidRDefault="00FD028A" w:rsidP="00FD028A">
      <w:pPr>
        <w:jc w:val="center"/>
        <w:rPr>
          <w:del w:id="13" w:author="Autor"/>
          <w:b/>
          <w:sz w:val="20"/>
          <w:szCs w:val="20"/>
        </w:rPr>
      </w:pPr>
    </w:p>
    <w:p w14:paraId="5453B8F1" w14:textId="77777777" w:rsidR="00FD028A" w:rsidRPr="00FD028A" w:rsidRDefault="00FD028A" w:rsidP="00FD028A">
      <w:pPr>
        <w:jc w:val="center"/>
        <w:rPr>
          <w:del w:id="14" w:author="Autor"/>
          <w:b/>
          <w:sz w:val="20"/>
          <w:szCs w:val="20"/>
        </w:rPr>
      </w:pPr>
    </w:p>
    <w:p w14:paraId="2AEAEB6A" w14:textId="77777777" w:rsidR="00FD028A" w:rsidRPr="00FD028A" w:rsidRDefault="00FD028A" w:rsidP="00FD028A">
      <w:pPr>
        <w:jc w:val="center"/>
        <w:rPr>
          <w:del w:id="15" w:author="Autor"/>
          <w:b/>
          <w:sz w:val="20"/>
          <w:szCs w:val="20"/>
        </w:rPr>
      </w:pPr>
    </w:p>
    <w:p w14:paraId="17FC77C3" w14:textId="77777777" w:rsidR="00BF50ED" w:rsidRPr="00BF50ED" w:rsidRDefault="00D61BB6" w:rsidP="00BF50ED">
      <w:pPr>
        <w:rPr>
          <w:ins w:id="16" w:author="Autor"/>
          <w:sz w:val="20"/>
          <w:szCs w:val="20"/>
        </w:rPr>
      </w:pPr>
      <w:ins w:id="17" w:author="Autor"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59264" behindDoc="0" locked="0" layoutInCell="1" allowOverlap="1" wp14:anchorId="4EAC5B59" wp14:editId="0E565C43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 wp14:anchorId="3E50A2A4" wp14:editId="221E2C84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 w:rsidDel="00E701EB">
          <w:rPr>
            <w:sz w:val="20"/>
            <w:szCs w:val="20"/>
          </w:rPr>
          <w:t xml:space="preserve">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4B8B3494" w14:textId="77777777" w:rsidR="00BF50ED" w:rsidRPr="00BF50ED" w:rsidRDefault="00BF50ED" w:rsidP="00BF50ED">
      <w:pPr>
        <w:rPr>
          <w:ins w:id="18" w:author="Autor"/>
          <w:sz w:val="20"/>
          <w:szCs w:val="20"/>
        </w:rPr>
      </w:pPr>
    </w:p>
    <w:p w14:paraId="366CE935" w14:textId="77777777" w:rsidR="00BF50ED" w:rsidRPr="00BF50ED" w:rsidRDefault="00BF50ED" w:rsidP="00BF50ED">
      <w:pPr>
        <w:rPr>
          <w:ins w:id="19" w:author="Autor"/>
          <w:b/>
          <w:sz w:val="20"/>
          <w:szCs w:val="20"/>
        </w:rPr>
      </w:pPr>
      <w:ins w:id="20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0B3B6F1F" w14:textId="77777777" w:rsidR="00BF50ED" w:rsidRPr="00BF50ED" w:rsidRDefault="00BF50ED" w:rsidP="00BF50ED">
      <w:pPr>
        <w:rPr>
          <w:ins w:id="21" w:author="Autor"/>
          <w:b/>
          <w:sz w:val="20"/>
          <w:szCs w:val="20"/>
        </w:rPr>
      </w:pPr>
    </w:p>
    <w:p w14:paraId="0222BC13" w14:textId="77777777" w:rsidR="00BF50ED" w:rsidRPr="00BF50ED" w:rsidRDefault="00BF50ED" w:rsidP="00BF50ED">
      <w:pPr>
        <w:rPr>
          <w:ins w:id="22" w:author="Autor"/>
          <w:b/>
          <w:sz w:val="20"/>
          <w:szCs w:val="20"/>
        </w:rPr>
      </w:pPr>
    </w:p>
    <w:p w14:paraId="0995E725" w14:textId="77777777" w:rsidR="00BF50ED" w:rsidRPr="00BF50ED" w:rsidRDefault="00BF50ED" w:rsidP="00BF50ED">
      <w:pPr>
        <w:rPr>
          <w:ins w:id="23" w:author="Autor"/>
          <w:b/>
          <w:sz w:val="20"/>
          <w:szCs w:val="20"/>
        </w:rPr>
      </w:pPr>
    </w:p>
    <w:p w14:paraId="56D1196F" w14:textId="77777777" w:rsidR="00BF50ED" w:rsidRPr="00BF50ED" w:rsidRDefault="00BF50ED" w:rsidP="00BF50ED">
      <w:pPr>
        <w:rPr>
          <w:ins w:id="24" w:author="Autor"/>
          <w:b/>
          <w:sz w:val="20"/>
          <w:szCs w:val="20"/>
        </w:rPr>
      </w:pPr>
    </w:p>
    <w:p w14:paraId="2EC9A17D" w14:textId="77777777" w:rsidR="00BF50ED" w:rsidRPr="00BF50ED" w:rsidRDefault="00BF50ED" w:rsidP="00BF50ED">
      <w:pPr>
        <w:ind w:right="6802"/>
        <w:jc w:val="center"/>
        <w:rPr>
          <w:ins w:id="25" w:author="Autor"/>
          <w:rFonts w:ascii="Arial" w:hAnsi="Arial" w:cs="Arial"/>
          <w:sz w:val="20"/>
          <w:szCs w:val="20"/>
        </w:rPr>
      </w:pPr>
      <w:ins w:id="26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084511BA" w14:textId="77777777" w:rsidR="00BF50ED" w:rsidRPr="00BF50ED" w:rsidRDefault="00BF50ED" w:rsidP="00BF50ED">
      <w:pPr>
        <w:ind w:right="6802"/>
        <w:jc w:val="center"/>
        <w:rPr>
          <w:ins w:id="27" w:author="Autor"/>
          <w:rFonts w:ascii="Arial" w:hAnsi="Arial" w:cs="Arial"/>
          <w:sz w:val="20"/>
          <w:szCs w:val="20"/>
        </w:rPr>
      </w:pPr>
      <w:ins w:id="28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5CC5D3D3" w14:textId="77777777" w:rsidR="00BF50ED" w:rsidRPr="00BF50ED" w:rsidRDefault="00BF50ED" w:rsidP="00BF50ED">
      <w:pPr>
        <w:ind w:right="6802"/>
        <w:jc w:val="center"/>
        <w:rPr>
          <w:ins w:id="29" w:author="Autor"/>
          <w:b/>
          <w:sz w:val="20"/>
          <w:szCs w:val="20"/>
        </w:rPr>
      </w:pPr>
      <w:ins w:id="30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2C5C3BE4" w14:textId="77777777" w:rsidR="003B0DFE" w:rsidRPr="006479DF" w:rsidRDefault="003B0DFE" w:rsidP="00ED0847">
      <w:pPr>
        <w:jc w:val="center"/>
        <w:rPr>
          <w:b/>
          <w:sz w:val="20"/>
          <w:szCs w:val="20"/>
        </w:rPr>
      </w:pPr>
    </w:p>
    <w:p w14:paraId="6972656E" w14:textId="3CEA1205" w:rsidR="00C6439D" w:rsidRDefault="009836CF" w:rsidP="00ED0847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D0847">
            <w:rPr>
              <w:b/>
              <w:sz w:val="40"/>
              <w:szCs w:val="20"/>
            </w:rPr>
            <w:t>24</w:t>
          </w:r>
        </w:sdtContent>
      </w:sdt>
    </w:p>
    <w:p w14:paraId="64AA115D" w14:textId="2951B24F" w:rsidR="00D61BB6" w:rsidRPr="00C6439D" w:rsidRDefault="00C6439D" w:rsidP="00ED0847">
      <w:pPr>
        <w:jc w:val="center"/>
        <w:rPr>
          <w:b/>
          <w:sz w:val="32"/>
          <w:szCs w:val="32"/>
        </w:rPr>
        <w:pPrChange w:id="31" w:author="Autor">
          <w:pPr>
            <w:spacing w:after="0" w:line="240" w:lineRule="auto"/>
            <w:jc w:val="center"/>
          </w:pPr>
        </w:pPrChange>
      </w:pPr>
      <w:r w:rsidRPr="00C6439D">
        <w:rPr>
          <w:b/>
          <w:sz w:val="32"/>
          <w:szCs w:val="32"/>
        </w:rPr>
        <w:t xml:space="preserve">verzia </w:t>
      </w:r>
      <w:customXmlDelRangeStart w:id="3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945339765"/>
          <w:placeholder>
            <w:docPart w:val="FB381699892741599861BFC635455D5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2"/>
          <w:del w:id="33" w:author="Autor">
            <w:r w:rsidR="008A7DBF">
              <w:rPr>
                <w:b/>
                <w:sz w:val="32"/>
                <w:szCs w:val="32"/>
              </w:rPr>
              <w:delText>1</w:delText>
            </w:r>
          </w:del>
          <w:customXmlDelRangeStart w:id="34" w:author="Autor"/>
        </w:sdtContent>
      </w:sdt>
      <w:customXmlDelRangeEnd w:id="34"/>
      <w:customXmlInsRangeStart w:id="3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5"/>
          <w:ins w:id="36" w:author="Autor">
            <w:r w:rsidR="00ED0847">
              <w:rPr>
                <w:b/>
                <w:sz w:val="32"/>
                <w:szCs w:val="32"/>
              </w:rPr>
              <w:t>2</w:t>
            </w:r>
          </w:ins>
          <w:customXmlInsRangeStart w:id="37" w:author="Autor"/>
        </w:sdtContent>
      </w:sdt>
      <w:customXmlInsRangeEnd w:id="37"/>
    </w:p>
    <w:p w14:paraId="6B6905E8" w14:textId="77777777" w:rsidR="00D61BB6" w:rsidRDefault="00D61BB6" w:rsidP="00ED0847">
      <w:pPr>
        <w:jc w:val="center"/>
        <w:rPr>
          <w:b/>
          <w:sz w:val="20"/>
          <w:szCs w:val="20"/>
        </w:rPr>
        <w:pPrChange w:id="38" w:author="Autor">
          <w:pPr>
            <w:spacing w:after="0" w:line="240" w:lineRule="auto"/>
            <w:jc w:val="center"/>
          </w:pPr>
        </w:pPrChange>
      </w:pPr>
    </w:p>
    <w:p w14:paraId="37148F6A" w14:textId="77777777" w:rsidR="003B0DFE" w:rsidRPr="006479DF" w:rsidRDefault="003B0DFE" w:rsidP="00ED0847">
      <w:pPr>
        <w:jc w:val="center"/>
        <w:rPr>
          <w:b/>
          <w:sz w:val="20"/>
          <w:szCs w:val="20"/>
        </w:rPr>
        <w:pPrChange w:id="39" w:author="Autor">
          <w:pPr>
            <w:spacing w:after="0" w:line="240" w:lineRule="auto"/>
            <w:jc w:val="center"/>
          </w:pPr>
        </w:pPrChange>
      </w:pPr>
    </w:p>
    <w:p w14:paraId="2ACEB258" w14:textId="77777777" w:rsidR="00D61BB6" w:rsidRPr="009836CF" w:rsidRDefault="00D61BB6" w:rsidP="00ED0847">
      <w:pPr>
        <w:jc w:val="center"/>
        <w:rPr>
          <w:b/>
          <w:sz w:val="28"/>
          <w:szCs w:val="20"/>
        </w:rPr>
        <w:pPrChange w:id="40" w:author="Autor">
          <w:pPr>
            <w:spacing w:after="0" w:line="240" w:lineRule="auto"/>
            <w:jc w:val="center"/>
          </w:pPr>
        </w:pPrChange>
      </w:pPr>
      <w:r w:rsidRPr="009836CF">
        <w:rPr>
          <w:b/>
          <w:sz w:val="28"/>
          <w:szCs w:val="20"/>
        </w:rPr>
        <w:t>Programové obdobie 2014 – 2020</w:t>
      </w:r>
    </w:p>
    <w:p w14:paraId="3E324F26" w14:textId="77777777" w:rsidR="00FD028A" w:rsidRPr="00FD028A" w:rsidRDefault="00FD028A" w:rsidP="00FD028A">
      <w:pPr>
        <w:rPr>
          <w:del w:id="41" w:author="Autor"/>
          <w:sz w:val="20"/>
          <w:szCs w:val="20"/>
        </w:rPr>
      </w:pPr>
    </w:p>
    <w:p w14:paraId="2B134577" w14:textId="77777777" w:rsidR="00FD028A" w:rsidRPr="00FD028A" w:rsidRDefault="00FD028A" w:rsidP="00FD028A">
      <w:pPr>
        <w:rPr>
          <w:del w:id="42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43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44">
          <w:tblGrid>
            <w:gridCol w:w="118"/>
            <w:gridCol w:w="2150"/>
            <w:gridCol w:w="118"/>
            <w:gridCol w:w="6578"/>
            <w:gridCol w:w="118"/>
          </w:tblGrid>
        </w:tblGridChange>
      </w:tblGrid>
      <w:tr w:rsidR="009836CF" w:rsidRPr="009836CF" w14:paraId="08F57E1E" w14:textId="77777777" w:rsidTr="00ED0847">
        <w:trPr>
          <w:trPrChange w:id="45" w:author="Autor">
            <w:trPr>
              <w:gridAfter w:val="0"/>
            </w:trPr>
          </w:trPrChange>
        </w:trPr>
        <w:tc>
          <w:tcPr>
            <w:tcW w:w="2268" w:type="dxa"/>
            <w:shd w:val="clear" w:color="auto" w:fill="B2A1C7" w:themeFill="accent4" w:themeFillTint="99"/>
            <w:tcPrChange w:id="46" w:author="Autor">
              <w:tcPr>
                <w:tcW w:w="2268" w:type="dxa"/>
                <w:gridSpan w:val="2"/>
                <w:shd w:val="clear" w:color="auto" w:fill="B2A1C7" w:themeFill="accent4" w:themeFillTint="99"/>
              </w:tcPr>
            </w:tcPrChange>
          </w:tcPr>
          <w:p w14:paraId="569CB5D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54F87A6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B7BB87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5FEC1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7" w:author="Autor">
              <w:tcPr>
                <w:tcW w:w="6696" w:type="dxa"/>
                <w:gridSpan w:val="2"/>
                <w:shd w:val="clear" w:color="auto" w:fill="B2A1C7" w:themeFill="accent4" w:themeFillTint="99"/>
              </w:tcPr>
            </w:tcPrChange>
          </w:tcPr>
          <w:p w14:paraId="5EF21AA8" w14:textId="1D5CA5D9" w:rsidR="009836CF" w:rsidRPr="009836CF" w:rsidRDefault="00276DA1" w:rsidP="00ED0847">
            <w:pPr>
              <w:jc w:val="both"/>
              <w:rPr>
                <w:szCs w:val="20"/>
              </w:rPr>
              <w:pPrChange w:id="48" w:author="Autor">
                <w:pPr>
                  <w:pStyle w:val="Hlavika"/>
                </w:pPr>
              </w:pPrChange>
            </w:pPr>
            <w:r>
              <w:t>Záverečná správa výzvy</w:t>
            </w:r>
            <w:del w:id="49" w:author="Autor">
              <w:r w:rsidR="009C2A72">
                <w:delText xml:space="preserve"> </w:delText>
              </w:r>
            </w:del>
          </w:p>
        </w:tc>
      </w:tr>
      <w:tr w:rsidR="00ED0847" w:rsidRPr="009836CF" w14:paraId="7FE8EAE7" w14:textId="77777777" w:rsidTr="00ED0847">
        <w:tc>
          <w:tcPr>
            <w:tcW w:w="2268" w:type="dxa"/>
            <w:shd w:val="clear" w:color="auto" w:fill="B2A1C7" w:themeFill="accent4" w:themeFillTint="99"/>
          </w:tcPr>
          <w:p w14:paraId="4CF40BA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496F0B4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411BE2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A97DBE" w14:textId="77777777" w:rsidR="00276DA1" w:rsidRDefault="00276DA1" w:rsidP="00276D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77B89995" w14:textId="6649ACA6" w:rsidR="009836CF" w:rsidRPr="009836CF" w:rsidRDefault="00276DA1" w:rsidP="00276D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ED0847" w:rsidRPr="009836CF" w14:paraId="4D332733" w14:textId="77777777" w:rsidTr="00ED0847">
        <w:tc>
          <w:tcPr>
            <w:tcW w:w="2268" w:type="dxa"/>
            <w:shd w:val="clear" w:color="auto" w:fill="B2A1C7" w:themeFill="accent4" w:themeFillTint="99"/>
          </w:tcPr>
          <w:p w14:paraId="258890D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0329316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E58A663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9F414B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73CC48EF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7F16F4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EACFB4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D2FC2D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C532805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4588691" w14:textId="77777777" w:rsidTr="00ED0847">
        <w:trPr>
          <w:trPrChange w:id="50" w:author="Autor">
            <w:trPr>
              <w:gridAfter w:val="0"/>
            </w:trPr>
          </w:trPrChange>
        </w:trPr>
        <w:tc>
          <w:tcPr>
            <w:tcW w:w="2268" w:type="dxa"/>
            <w:shd w:val="clear" w:color="auto" w:fill="B2A1C7" w:themeFill="accent4" w:themeFillTint="99"/>
            <w:tcPrChange w:id="51" w:author="Autor">
              <w:tcPr>
                <w:tcW w:w="2268" w:type="dxa"/>
                <w:gridSpan w:val="2"/>
                <w:shd w:val="clear" w:color="auto" w:fill="B2A1C7" w:themeFill="accent4" w:themeFillTint="99"/>
              </w:tcPr>
            </w:tcPrChange>
          </w:tcPr>
          <w:p w14:paraId="3E73B23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7887D8F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A45BCC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067F26F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ECC8BD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81E0A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373949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2" w:author="Autor">
              <w:tcPr>
                <w:tcW w:w="6696" w:type="dxa"/>
                <w:gridSpan w:val="2"/>
                <w:shd w:val="clear" w:color="auto" w:fill="B2A1C7" w:themeFill="accent4" w:themeFillTint="99"/>
              </w:tcPr>
            </w:tcPrChange>
          </w:tcPr>
          <w:p w14:paraId="64187431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653317B" w14:textId="77777777" w:rsidR="00FD028A" w:rsidRPr="00FD028A" w:rsidRDefault="00047930" w:rsidP="00FD028A">
            <w:pPr>
              <w:jc w:val="both"/>
              <w:rPr>
                <w:del w:id="53" w:author="Autor"/>
                <w:szCs w:val="20"/>
              </w:rPr>
            </w:pPr>
            <w:r w:rsidRPr="00113AA3">
              <w:t xml:space="preserve">Úrad </w:t>
            </w:r>
            <w:ins w:id="54" w:author="Autor">
              <w:r>
                <w:t xml:space="preserve">podpredsedu </w:t>
              </w:r>
            </w:ins>
            <w:r>
              <w:t>vlády SR</w:t>
            </w:r>
          </w:p>
          <w:p w14:paraId="192E6800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ins w:id="55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8EE48AC" w14:textId="77777777" w:rsidTr="00ED0847">
        <w:trPr>
          <w:trPrChange w:id="56" w:author="Autor">
            <w:trPr>
              <w:gridAfter w:val="0"/>
            </w:trPr>
          </w:trPrChange>
        </w:trPr>
        <w:tc>
          <w:tcPr>
            <w:tcW w:w="2268" w:type="dxa"/>
            <w:shd w:val="clear" w:color="auto" w:fill="B2A1C7" w:themeFill="accent4" w:themeFillTint="99"/>
            <w:tcPrChange w:id="57" w:author="Autor">
              <w:tcPr>
                <w:tcW w:w="2268" w:type="dxa"/>
                <w:gridSpan w:val="2"/>
                <w:shd w:val="clear" w:color="auto" w:fill="B2A1C7" w:themeFill="accent4" w:themeFillTint="99"/>
              </w:tcPr>
            </w:tcPrChange>
          </w:tcPr>
          <w:p w14:paraId="732F35D9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531C97A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20B531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77E95D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E47D4D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4BE081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94A149A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8" w:author="Autor">
              <w:tcPr>
                <w:tcW w:w="6696" w:type="dxa"/>
                <w:gridSpan w:val="2"/>
                <w:shd w:val="clear" w:color="auto" w:fill="B2A1C7" w:themeFill="accent4" w:themeFillTint="99"/>
              </w:tcPr>
            </w:tcPrChange>
          </w:tcPr>
          <w:p w14:paraId="0A055082" w14:textId="443D20DF" w:rsidR="009836CF" w:rsidRPr="009836CF" w:rsidRDefault="00986853" w:rsidP="006A5157">
            <w:pPr>
              <w:jc w:val="both"/>
              <w:rPr>
                <w:szCs w:val="20"/>
              </w:rPr>
            </w:pPr>
            <w:customXmlDelRangeStart w:id="59" w:author="Autor"/>
            <w:sdt>
              <w:sdtPr>
                <w:rPr>
                  <w:szCs w:val="20"/>
                </w:rPr>
                <w:alias w:val="Záväznosť"/>
                <w:tag w:val="Záväznosť"/>
                <w:id w:val="1419825589"/>
                <w:placeholder>
                  <w:docPart w:val="2CD5A8B23EE84A1287FF2A2248A1AE73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59"/>
                <w:del w:id="60" w:author="Autor">
                  <w:r w:rsidR="007E3D4D">
                    <w:rPr>
                      <w:szCs w:val="20"/>
                    </w:rPr>
                    <w:delText xml:space="preserve">Vzor je pre subjekty, ktorým je určený, záväzný. Subjekty, ktorým je vzor určený, môžu vzor doplniť s ohľadom na špecifické potreby OP, pričom musí byť zachovaný minimálny obsah uvedený vo vzore. </w:delText>
                  </w:r>
                </w:del>
                <w:customXmlDelRangeStart w:id="61" w:author="Autor"/>
              </w:sdtContent>
            </w:sdt>
            <w:customXmlDelRangeEnd w:id="61"/>
            <w:customXmlInsRangeStart w:id="62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62"/>
                <w:ins w:id="63" w:author="Autor">
                  <w:r w:rsidR="00ED0847">
                    <w:rPr>
                      <w:szCs w:val="20"/>
                    </w:rPr>
  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  </w:r>
                </w:ins>
                <w:customXmlInsRangeStart w:id="64" w:author="Autor"/>
              </w:sdtContent>
            </w:sdt>
            <w:customXmlInsRangeEnd w:id="64"/>
          </w:p>
        </w:tc>
      </w:tr>
      <w:tr w:rsidR="009836CF" w:rsidRPr="009836CF" w14:paraId="0770F435" w14:textId="77777777" w:rsidTr="00ED0847">
        <w:trPr>
          <w:trPrChange w:id="65" w:author="Autor">
            <w:trPr>
              <w:gridAfter w:val="0"/>
            </w:trPr>
          </w:trPrChange>
        </w:trPr>
        <w:tc>
          <w:tcPr>
            <w:tcW w:w="2268" w:type="dxa"/>
            <w:shd w:val="clear" w:color="auto" w:fill="B2A1C7" w:themeFill="accent4" w:themeFillTint="99"/>
            <w:tcPrChange w:id="66" w:author="Autor">
              <w:tcPr>
                <w:tcW w:w="2268" w:type="dxa"/>
                <w:gridSpan w:val="2"/>
                <w:shd w:val="clear" w:color="auto" w:fill="B2A1C7" w:themeFill="accent4" w:themeFillTint="99"/>
              </w:tcPr>
            </w:tcPrChange>
          </w:tcPr>
          <w:p w14:paraId="38669FD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lastRenderedPageBreak/>
              <w:t>Dátum vydania:</w:t>
            </w:r>
          </w:p>
          <w:p w14:paraId="540FAFA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78D2C015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67" w:author="Autor">
              <w:tcPr>
                <w:tcW w:w="6696" w:type="dxa"/>
                <w:gridSpan w:val="2"/>
                <w:shd w:val="clear" w:color="auto" w:fill="B2A1C7" w:themeFill="accent4" w:themeFillTint="99"/>
              </w:tcPr>
            </w:tcPrChange>
          </w:tcPr>
          <w:p w14:paraId="481FCFBA" w14:textId="41BD9097" w:rsidR="009836CF" w:rsidRPr="009836CF" w:rsidRDefault="00986853" w:rsidP="006A5157">
            <w:pPr>
              <w:jc w:val="both"/>
              <w:rPr>
                <w:szCs w:val="20"/>
              </w:rPr>
            </w:pPr>
            <w:customXmlDelRangeStart w:id="68" w:author="Autor"/>
            <w:sdt>
              <w:sdtPr>
                <w:rPr>
                  <w:szCs w:val="20"/>
                </w:rPr>
                <w:id w:val="442196738"/>
                <w:placeholder>
                  <w:docPart w:val="315E59F75CAF4B2EBA8E7EEEE5A41936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8"/>
                <w:del w:id="69" w:author="Autor">
                  <w:r w:rsidR="00D26D89">
                    <w:rPr>
                      <w:szCs w:val="20"/>
                    </w:rPr>
                    <w:delText>05.02.2015</w:delText>
                  </w:r>
                </w:del>
                <w:customXmlDelRangeStart w:id="70" w:author="Autor"/>
              </w:sdtContent>
            </w:sdt>
            <w:customXmlDelRangeEnd w:id="70"/>
            <w:customXmlInsRangeStart w:id="71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1"/>
                <w:r w:rsidR="00ED0847">
                  <w:rPr>
                    <w:szCs w:val="20"/>
                  </w:rPr>
                  <w:t>31.10.2018</w:t>
                </w:r>
                <w:customXmlInsRangeStart w:id="72" w:author="Autor"/>
              </w:sdtContent>
            </w:sdt>
            <w:customXmlInsRangeEnd w:id="72"/>
          </w:p>
        </w:tc>
      </w:tr>
      <w:tr w:rsidR="009836CF" w:rsidRPr="009836CF" w14:paraId="706D1C7B" w14:textId="77777777" w:rsidTr="00ED0847">
        <w:trPr>
          <w:trPrChange w:id="73" w:author="Autor">
            <w:trPr>
              <w:gridAfter w:val="0"/>
            </w:trPr>
          </w:trPrChange>
        </w:trPr>
        <w:tc>
          <w:tcPr>
            <w:tcW w:w="2268" w:type="dxa"/>
            <w:shd w:val="clear" w:color="auto" w:fill="B2A1C7" w:themeFill="accent4" w:themeFillTint="99"/>
            <w:tcPrChange w:id="74" w:author="Autor">
              <w:tcPr>
                <w:tcW w:w="2268" w:type="dxa"/>
                <w:gridSpan w:val="2"/>
                <w:shd w:val="clear" w:color="auto" w:fill="B2A1C7" w:themeFill="accent4" w:themeFillTint="99"/>
              </w:tcPr>
            </w:tcPrChange>
          </w:tcPr>
          <w:p w14:paraId="13553C5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7F9B4F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F76B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75" w:author="Autor">
              <w:tcPr>
                <w:tcW w:w="6696" w:type="dxa"/>
                <w:gridSpan w:val="2"/>
                <w:shd w:val="clear" w:color="auto" w:fill="B2A1C7" w:themeFill="accent4" w:themeFillTint="99"/>
              </w:tcPr>
            </w:tcPrChange>
          </w:tcPr>
          <w:p w14:paraId="6D9B0DCB" w14:textId="60FA5F9E" w:rsidR="009836CF" w:rsidRPr="009836CF" w:rsidRDefault="00986853" w:rsidP="006A5157">
            <w:pPr>
              <w:jc w:val="both"/>
              <w:rPr>
                <w:szCs w:val="20"/>
              </w:rPr>
            </w:pPr>
            <w:customXmlDelRangeStart w:id="76" w:author="Autor"/>
            <w:sdt>
              <w:sdtPr>
                <w:rPr>
                  <w:szCs w:val="20"/>
                </w:rPr>
                <w:id w:val="-1574656717"/>
                <w:placeholder>
                  <w:docPart w:val="B3E3E5EA23F249F19A2094BBE1F6B832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6"/>
                <w:del w:id="77" w:author="Autor">
                  <w:r w:rsidR="00D26D89">
                    <w:rPr>
                      <w:szCs w:val="20"/>
                    </w:rPr>
                    <w:delText>05.02.2015</w:delText>
                  </w:r>
                </w:del>
                <w:customXmlDelRangeStart w:id="78" w:author="Autor"/>
              </w:sdtContent>
            </w:sdt>
            <w:customXmlDelRangeEnd w:id="78"/>
            <w:customXmlInsRangeStart w:id="79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9"/>
                <w:r w:rsidR="00ED0847">
                  <w:rPr>
                    <w:szCs w:val="20"/>
                  </w:rPr>
                  <w:t>31.10.2018</w:t>
                </w:r>
                <w:customXmlInsRangeStart w:id="80" w:author="Autor"/>
              </w:sdtContent>
            </w:sdt>
            <w:customXmlInsRangeEnd w:id="80"/>
          </w:p>
        </w:tc>
      </w:tr>
      <w:tr w:rsidR="009836CF" w:rsidRPr="009836CF" w14:paraId="3B0D37AF" w14:textId="77777777" w:rsidTr="00ED0847">
        <w:trPr>
          <w:trPrChange w:id="81" w:author="Autor">
            <w:trPr>
              <w:gridAfter w:val="0"/>
            </w:trPr>
          </w:trPrChange>
        </w:trPr>
        <w:tc>
          <w:tcPr>
            <w:tcW w:w="2268" w:type="dxa"/>
            <w:shd w:val="clear" w:color="auto" w:fill="B2A1C7" w:themeFill="accent4" w:themeFillTint="99"/>
            <w:tcPrChange w:id="82" w:author="Autor">
              <w:tcPr>
                <w:tcW w:w="2268" w:type="dxa"/>
                <w:gridSpan w:val="2"/>
                <w:shd w:val="clear" w:color="auto" w:fill="B2A1C7" w:themeFill="accent4" w:themeFillTint="99"/>
              </w:tcPr>
            </w:tcPrChange>
          </w:tcPr>
          <w:p w14:paraId="24EA7EB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83" w:author="Autor">
              <w:tcPr>
                <w:tcW w:w="6696" w:type="dxa"/>
                <w:gridSpan w:val="2"/>
                <w:shd w:val="clear" w:color="auto" w:fill="B2A1C7" w:themeFill="accent4" w:themeFillTint="99"/>
              </w:tcPr>
            </w:tcPrChange>
          </w:tcPr>
          <w:p w14:paraId="00E4A289" w14:textId="77777777" w:rsidR="00FD028A" w:rsidRPr="00FD028A" w:rsidRDefault="00FD028A" w:rsidP="00FD028A">
            <w:pPr>
              <w:jc w:val="both"/>
              <w:rPr>
                <w:del w:id="84" w:author="Autor"/>
                <w:szCs w:val="20"/>
              </w:rPr>
            </w:pPr>
            <w:del w:id="85" w:author="Autor">
              <w:r w:rsidRPr="00FD028A">
                <w:rPr>
                  <w:szCs w:val="20"/>
                </w:rPr>
                <w:delText>Ing. Igor Federič</w:delText>
              </w:r>
            </w:del>
          </w:p>
          <w:p w14:paraId="530BF8D6" w14:textId="5E3C091B" w:rsidR="00047930" w:rsidRPr="00047930" w:rsidRDefault="00FD028A" w:rsidP="00047930">
            <w:pPr>
              <w:jc w:val="both"/>
              <w:rPr>
                <w:ins w:id="86" w:author="Autor"/>
              </w:rPr>
            </w:pPr>
            <w:del w:id="87" w:author="Autor">
              <w:r w:rsidRPr="00FD028A">
                <w:rPr>
                  <w:szCs w:val="20"/>
                </w:rPr>
                <w:delText>vedúci Úradu vlády SR</w:delText>
              </w:r>
            </w:del>
            <w:ins w:id="88" w:author="Autor">
              <w:r w:rsidR="00BC669A">
                <w:t>JUDr. Denisa Žiláková</w:t>
              </w:r>
            </w:ins>
          </w:p>
          <w:p w14:paraId="0D561917" w14:textId="7DE8F09D" w:rsidR="00C214B6" w:rsidRPr="009836CF" w:rsidRDefault="00BC669A" w:rsidP="006E0E3D">
            <w:pPr>
              <w:jc w:val="both"/>
              <w:rPr>
                <w:szCs w:val="20"/>
              </w:rPr>
            </w:pPr>
            <w:ins w:id="89" w:author="Autor">
              <w:r>
                <w:t>generálna riaditeľka sekcie centrálny koordinačný orgán</w:t>
              </w:r>
            </w:ins>
          </w:p>
        </w:tc>
      </w:tr>
    </w:tbl>
    <w:p w14:paraId="40363883" w14:textId="77777777" w:rsidR="00FD028A" w:rsidRDefault="00FD028A" w:rsidP="00FD028A">
      <w:pPr>
        <w:rPr>
          <w:del w:id="90" w:author="Autor"/>
        </w:rPr>
      </w:pPr>
    </w:p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088"/>
        <w:gridCol w:w="424"/>
        <w:gridCol w:w="1383"/>
        <w:gridCol w:w="20"/>
        <w:gridCol w:w="180"/>
        <w:gridCol w:w="394"/>
        <w:gridCol w:w="712"/>
        <w:gridCol w:w="571"/>
        <w:gridCol w:w="1288"/>
        <w:gridCol w:w="560"/>
        <w:gridCol w:w="925"/>
        <w:gridCol w:w="1486"/>
      </w:tblGrid>
      <w:tr w:rsidR="006E28C2" w:rsidRPr="006E28C2" w14:paraId="004CE933" w14:textId="77777777" w:rsidTr="00A050D2">
        <w:trPr>
          <w:trHeight w:val="724"/>
          <w:jc w:val="center"/>
          <w:del w:id="91" w:author="Autor"/>
        </w:trPr>
        <w:tc>
          <w:tcPr>
            <w:tcW w:w="10031" w:type="dxa"/>
            <w:gridSpan w:val="12"/>
            <w:shd w:val="clear" w:color="auto" w:fill="5F497A" w:themeFill="accent4" w:themeFillShade="BF"/>
            <w:vAlign w:val="center"/>
          </w:tcPr>
          <w:p w14:paraId="7B22C783" w14:textId="77777777" w:rsidR="00FD028A" w:rsidRPr="00E01516" w:rsidRDefault="009C2A72" w:rsidP="00B5358A">
            <w:pPr>
              <w:jc w:val="center"/>
              <w:rPr>
                <w:del w:id="92" w:author="Autor"/>
                <w:b/>
                <w:color w:val="FFFFFF" w:themeColor="background1"/>
                <w:sz w:val="36"/>
                <w:szCs w:val="36"/>
              </w:rPr>
            </w:pPr>
            <w:del w:id="93" w:author="Autor">
              <w:r w:rsidRPr="00E01516">
                <w:rPr>
                  <w:b/>
                  <w:color w:val="FFFFFF" w:themeColor="background1"/>
                  <w:sz w:val="36"/>
                  <w:szCs w:val="36"/>
                </w:rPr>
                <w:delText>Záverečná správa výzvy</w:delText>
              </w:r>
              <w:r w:rsidR="00534050" w:rsidRPr="00E01516">
                <w:rPr>
                  <w:rStyle w:val="Odkaznapoznmkupodiarou"/>
                  <w:b/>
                  <w:color w:val="FFFFFF" w:themeColor="background1"/>
                  <w:sz w:val="36"/>
                  <w:szCs w:val="36"/>
                </w:rPr>
                <w:footnoteReference w:id="2"/>
              </w:r>
            </w:del>
          </w:p>
        </w:tc>
      </w:tr>
      <w:tr w:rsidR="00A050D2" w14:paraId="6FF4E21B" w14:textId="77777777" w:rsidTr="00A050D2">
        <w:trPr>
          <w:trHeight w:val="282"/>
          <w:jc w:val="center"/>
          <w:del w:id="96" w:author="Autor"/>
        </w:trPr>
        <w:tc>
          <w:tcPr>
            <w:tcW w:w="3915" w:type="dxa"/>
            <w:gridSpan w:val="4"/>
          </w:tcPr>
          <w:p w14:paraId="219AFFB4" w14:textId="77777777" w:rsidR="00A050D2" w:rsidRDefault="00A050D2" w:rsidP="00F90D3F">
            <w:pPr>
              <w:tabs>
                <w:tab w:val="left" w:pos="1695"/>
              </w:tabs>
              <w:rPr>
                <w:del w:id="97" w:author="Autor"/>
              </w:rPr>
            </w:pPr>
            <w:del w:id="98" w:author="Autor">
              <w:r>
                <w:delText>Operačný program:</w:delText>
              </w:r>
            </w:del>
          </w:p>
        </w:tc>
        <w:tc>
          <w:tcPr>
            <w:tcW w:w="6116" w:type="dxa"/>
            <w:gridSpan w:val="8"/>
          </w:tcPr>
          <w:p w14:paraId="52505C61" w14:textId="77777777" w:rsidR="00A050D2" w:rsidRDefault="00A050D2" w:rsidP="00A050D2">
            <w:pPr>
              <w:tabs>
                <w:tab w:val="left" w:pos="1695"/>
              </w:tabs>
              <w:rPr>
                <w:del w:id="99" w:author="Autor"/>
              </w:rPr>
            </w:pPr>
          </w:p>
        </w:tc>
      </w:tr>
      <w:tr w:rsidR="00A050D2" w14:paraId="2AF07A7F" w14:textId="77777777" w:rsidTr="00A050D2">
        <w:trPr>
          <w:trHeight w:val="261"/>
          <w:jc w:val="center"/>
          <w:del w:id="100" w:author="Autor"/>
        </w:trPr>
        <w:tc>
          <w:tcPr>
            <w:tcW w:w="3915" w:type="dxa"/>
            <w:gridSpan w:val="4"/>
          </w:tcPr>
          <w:p w14:paraId="20932317" w14:textId="77777777" w:rsidR="00A050D2" w:rsidRDefault="00A050D2" w:rsidP="00F90D3F">
            <w:pPr>
              <w:tabs>
                <w:tab w:val="left" w:pos="1695"/>
              </w:tabs>
              <w:rPr>
                <w:del w:id="101" w:author="Autor"/>
              </w:rPr>
            </w:pPr>
            <w:del w:id="102" w:author="Autor">
              <w:r>
                <w:delText>Prioritná os:</w:delText>
              </w:r>
            </w:del>
          </w:p>
        </w:tc>
        <w:tc>
          <w:tcPr>
            <w:tcW w:w="6116" w:type="dxa"/>
            <w:gridSpan w:val="8"/>
          </w:tcPr>
          <w:p w14:paraId="47B5F7CE" w14:textId="77777777" w:rsidR="00A050D2" w:rsidRDefault="00A050D2" w:rsidP="00A050D2">
            <w:pPr>
              <w:tabs>
                <w:tab w:val="left" w:pos="1695"/>
              </w:tabs>
              <w:rPr>
                <w:del w:id="103" w:author="Autor"/>
              </w:rPr>
            </w:pPr>
          </w:p>
        </w:tc>
      </w:tr>
      <w:tr w:rsidR="00A050D2" w14:paraId="26F6286F" w14:textId="77777777" w:rsidTr="00A050D2">
        <w:trPr>
          <w:trHeight w:val="240"/>
          <w:jc w:val="center"/>
          <w:del w:id="104" w:author="Autor"/>
        </w:trPr>
        <w:tc>
          <w:tcPr>
            <w:tcW w:w="3915" w:type="dxa"/>
            <w:gridSpan w:val="4"/>
          </w:tcPr>
          <w:p w14:paraId="669819C0" w14:textId="77777777" w:rsidR="00A050D2" w:rsidRDefault="00A050D2" w:rsidP="00F90D3F">
            <w:pPr>
              <w:tabs>
                <w:tab w:val="left" w:pos="1695"/>
              </w:tabs>
              <w:rPr>
                <w:del w:id="105" w:author="Autor"/>
              </w:rPr>
            </w:pPr>
            <w:del w:id="106" w:author="Autor">
              <w:r>
                <w:delText>Špecifický cieľ:</w:delText>
              </w:r>
            </w:del>
          </w:p>
        </w:tc>
        <w:tc>
          <w:tcPr>
            <w:tcW w:w="6116" w:type="dxa"/>
            <w:gridSpan w:val="8"/>
          </w:tcPr>
          <w:p w14:paraId="7420BCC1" w14:textId="77777777" w:rsidR="00A050D2" w:rsidRDefault="00A050D2" w:rsidP="00A050D2">
            <w:pPr>
              <w:tabs>
                <w:tab w:val="left" w:pos="1695"/>
              </w:tabs>
              <w:rPr>
                <w:del w:id="107" w:author="Autor"/>
              </w:rPr>
            </w:pPr>
          </w:p>
        </w:tc>
      </w:tr>
      <w:tr w:rsidR="00A050D2" w14:paraId="5ED29C16" w14:textId="77777777" w:rsidTr="00A050D2">
        <w:trPr>
          <w:trHeight w:val="255"/>
          <w:jc w:val="center"/>
          <w:del w:id="108" w:author="Autor"/>
        </w:trPr>
        <w:tc>
          <w:tcPr>
            <w:tcW w:w="3915" w:type="dxa"/>
            <w:gridSpan w:val="4"/>
          </w:tcPr>
          <w:p w14:paraId="4C79E897" w14:textId="77777777" w:rsidR="00A050D2" w:rsidRDefault="00A050D2" w:rsidP="00F06A27">
            <w:pPr>
              <w:tabs>
                <w:tab w:val="left" w:pos="1701"/>
              </w:tabs>
              <w:rPr>
                <w:del w:id="109" w:author="Autor"/>
              </w:rPr>
            </w:pPr>
            <w:del w:id="110" w:author="Autor">
              <w:r>
                <w:delText>Posudzované časové obdobie výzvy</w:delText>
              </w:r>
              <w:r>
                <w:rPr>
                  <w:rStyle w:val="Odkaznapoznmkupodiarou"/>
                </w:rPr>
                <w:footnoteReference w:id="3"/>
              </w:r>
              <w:r>
                <w:delText>:</w:delText>
              </w:r>
            </w:del>
          </w:p>
        </w:tc>
        <w:tc>
          <w:tcPr>
            <w:tcW w:w="6116" w:type="dxa"/>
            <w:gridSpan w:val="8"/>
          </w:tcPr>
          <w:p w14:paraId="7BDCC085" w14:textId="77777777" w:rsidR="00A050D2" w:rsidRDefault="00A050D2" w:rsidP="00A050D2">
            <w:pPr>
              <w:tabs>
                <w:tab w:val="left" w:pos="1701"/>
              </w:tabs>
              <w:rPr>
                <w:del w:id="113" w:author="Autor"/>
              </w:rPr>
            </w:pPr>
          </w:p>
        </w:tc>
      </w:tr>
      <w:tr w:rsidR="00A050D2" w14:paraId="1F32E436" w14:textId="77777777" w:rsidTr="00A050D2">
        <w:trPr>
          <w:trHeight w:val="270"/>
          <w:jc w:val="center"/>
          <w:del w:id="114" w:author="Autor"/>
        </w:trPr>
        <w:tc>
          <w:tcPr>
            <w:tcW w:w="3915" w:type="dxa"/>
            <w:gridSpan w:val="4"/>
          </w:tcPr>
          <w:p w14:paraId="50BAD5E0" w14:textId="77777777" w:rsidR="00A050D2" w:rsidRDefault="00A050D2" w:rsidP="00B60198">
            <w:pPr>
              <w:tabs>
                <w:tab w:val="left" w:pos="1701"/>
              </w:tabs>
              <w:rPr>
                <w:del w:id="115" w:author="Autor"/>
              </w:rPr>
            </w:pPr>
            <w:del w:id="116" w:author="Autor">
              <w:r>
                <w:delText>Kód výzvy:</w:delText>
              </w:r>
            </w:del>
          </w:p>
        </w:tc>
        <w:tc>
          <w:tcPr>
            <w:tcW w:w="6116" w:type="dxa"/>
            <w:gridSpan w:val="8"/>
          </w:tcPr>
          <w:p w14:paraId="2AABE312" w14:textId="77777777" w:rsidR="00A050D2" w:rsidRDefault="00A050D2" w:rsidP="00A050D2">
            <w:pPr>
              <w:tabs>
                <w:tab w:val="left" w:pos="1701"/>
              </w:tabs>
              <w:rPr>
                <w:del w:id="117" w:author="Autor"/>
              </w:rPr>
            </w:pPr>
          </w:p>
        </w:tc>
      </w:tr>
      <w:tr w:rsidR="00A050D2" w14:paraId="6B19029D" w14:textId="77777777" w:rsidTr="00A050D2">
        <w:trPr>
          <w:trHeight w:val="570"/>
          <w:jc w:val="center"/>
          <w:del w:id="118" w:author="Autor"/>
        </w:trPr>
        <w:tc>
          <w:tcPr>
            <w:tcW w:w="3915" w:type="dxa"/>
            <w:gridSpan w:val="4"/>
          </w:tcPr>
          <w:p w14:paraId="7E69A7B5" w14:textId="77777777" w:rsidR="00A050D2" w:rsidRDefault="00A050D2" w:rsidP="00B60198">
            <w:pPr>
              <w:tabs>
                <w:tab w:val="left" w:pos="1701"/>
              </w:tabs>
              <w:rPr>
                <w:del w:id="119" w:author="Autor"/>
              </w:rPr>
            </w:pPr>
            <w:del w:id="120" w:author="Autor">
              <w:r>
                <w:delText xml:space="preserve">Kód súvisiacej výzvy </w:delText>
              </w:r>
            </w:del>
          </w:p>
          <w:p w14:paraId="3653BE85" w14:textId="77777777" w:rsidR="00A050D2" w:rsidRDefault="00A050D2" w:rsidP="00B60198">
            <w:pPr>
              <w:tabs>
                <w:tab w:val="left" w:pos="1701"/>
              </w:tabs>
              <w:rPr>
                <w:del w:id="121" w:author="Autor"/>
              </w:rPr>
            </w:pPr>
            <w:del w:id="122" w:author="Autor">
              <w:r>
                <w:delText>na predkladanie PZ</w:delText>
              </w:r>
              <w:r>
                <w:rPr>
                  <w:rStyle w:val="Odkaznapoznmkupodiarou"/>
                </w:rPr>
                <w:footnoteReference w:id="4"/>
              </w:r>
              <w:r>
                <w:delText>:</w:delText>
              </w:r>
            </w:del>
          </w:p>
        </w:tc>
        <w:tc>
          <w:tcPr>
            <w:tcW w:w="6116" w:type="dxa"/>
            <w:gridSpan w:val="8"/>
          </w:tcPr>
          <w:p w14:paraId="45C0C038" w14:textId="77777777" w:rsidR="00A050D2" w:rsidRDefault="00A050D2">
            <w:pPr>
              <w:rPr>
                <w:del w:id="125" w:author="Autor"/>
              </w:rPr>
            </w:pPr>
          </w:p>
          <w:p w14:paraId="0E9AFE43" w14:textId="77777777" w:rsidR="00A050D2" w:rsidRDefault="00A050D2" w:rsidP="00A050D2">
            <w:pPr>
              <w:tabs>
                <w:tab w:val="left" w:pos="1701"/>
              </w:tabs>
              <w:rPr>
                <w:del w:id="126" w:author="Autor"/>
              </w:rPr>
            </w:pPr>
          </w:p>
        </w:tc>
      </w:tr>
      <w:tr w:rsidR="00FD028A" w14:paraId="6DD23ADE" w14:textId="77777777" w:rsidTr="00A050D2">
        <w:trPr>
          <w:jc w:val="center"/>
          <w:del w:id="127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39863CAB" w14:textId="77777777" w:rsidR="00FD028A" w:rsidRPr="00517659" w:rsidRDefault="009C2A72" w:rsidP="0058054B">
            <w:pPr>
              <w:jc w:val="center"/>
              <w:rPr>
                <w:del w:id="128" w:author="Autor"/>
                <w:b/>
              </w:rPr>
            </w:pPr>
            <w:del w:id="129" w:author="Autor">
              <w:r>
                <w:rPr>
                  <w:b/>
                </w:rPr>
                <w:delText>Súhrnné informácie o</w:delText>
              </w:r>
              <w:r w:rsidR="0058054B">
                <w:rPr>
                  <w:b/>
                </w:rPr>
                <w:delText> </w:delText>
              </w:r>
              <w:r>
                <w:rPr>
                  <w:b/>
                </w:rPr>
                <w:delText>ŽoNFP</w:delText>
              </w:r>
              <w:r w:rsidR="0058054B">
                <w:rPr>
                  <w:b/>
                </w:rPr>
                <w:delText>, ktoré boli predmetom administratívneho overenia</w:delText>
              </w:r>
            </w:del>
          </w:p>
        </w:tc>
      </w:tr>
      <w:tr w:rsidR="009C2A72" w14:paraId="0B9A2B24" w14:textId="77777777" w:rsidTr="00A050D2">
        <w:trPr>
          <w:jc w:val="center"/>
          <w:del w:id="130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3529532E" w14:textId="77777777" w:rsidR="009C2A72" w:rsidRDefault="009C2A72" w:rsidP="009C2A72">
            <w:pPr>
              <w:rPr>
                <w:del w:id="131" w:author="Autor"/>
              </w:rPr>
            </w:pPr>
            <w:del w:id="132" w:author="Autor">
              <w:r>
                <w:delText xml:space="preserve">Počet prijatých ŽoNFP </w:delText>
              </w:r>
            </w:del>
          </w:p>
        </w:tc>
        <w:tc>
          <w:tcPr>
            <w:tcW w:w="5936" w:type="dxa"/>
            <w:gridSpan w:val="7"/>
          </w:tcPr>
          <w:p w14:paraId="0D68E15B" w14:textId="77777777" w:rsidR="009C2A72" w:rsidRPr="0024799D" w:rsidRDefault="009C2A72" w:rsidP="00F06A27">
            <w:pPr>
              <w:jc w:val="center"/>
              <w:rPr>
                <w:del w:id="133" w:author="Autor"/>
                <w:b/>
              </w:rPr>
            </w:pPr>
          </w:p>
        </w:tc>
      </w:tr>
      <w:tr w:rsidR="00D70A1F" w14:paraId="04445527" w14:textId="77777777" w:rsidTr="00A050D2">
        <w:trPr>
          <w:jc w:val="center"/>
          <w:del w:id="134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3475B7B4" w14:textId="77777777" w:rsidR="00D70A1F" w:rsidRDefault="00D70A1F" w:rsidP="00A33CB1">
            <w:pPr>
              <w:rPr>
                <w:del w:id="135" w:author="Autor"/>
              </w:rPr>
            </w:pPr>
            <w:del w:id="136" w:author="Autor">
              <w:r>
                <w:delText>Počet ŽoNFP</w:delText>
              </w:r>
              <w:r w:rsidR="00036B26">
                <w:delText>,</w:delText>
              </w:r>
              <w:r>
                <w:delText xml:space="preserve"> pri ktorých došlo k zastaveniu konania o ŽoNFP</w:delText>
              </w:r>
            </w:del>
          </w:p>
        </w:tc>
        <w:tc>
          <w:tcPr>
            <w:tcW w:w="5936" w:type="dxa"/>
            <w:gridSpan w:val="7"/>
          </w:tcPr>
          <w:p w14:paraId="23155400" w14:textId="77777777" w:rsidR="00D70A1F" w:rsidRDefault="00D70A1F" w:rsidP="00A33CB1">
            <w:pPr>
              <w:rPr>
                <w:del w:id="137" w:author="Autor"/>
              </w:rPr>
            </w:pPr>
          </w:p>
        </w:tc>
      </w:tr>
      <w:tr w:rsidR="009C2A72" w14:paraId="4273B147" w14:textId="77777777" w:rsidTr="00A050D2">
        <w:trPr>
          <w:jc w:val="center"/>
          <w:del w:id="138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4C8361C7" w14:textId="77777777" w:rsidR="009C2A72" w:rsidRDefault="009C2A72" w:rsidP="00D70A1F">
            <w:pPr>
              <w:rPr>
                <w:del w:id="139" w:author="Autor"/>
              </w:rPr>
            </w:pPr>
            <w:del w:id="140" w:author="Autor">
              <w:r>
                <w:delText xml:space="preserve">Počet ŽoNFP, ktoré nesplnili podmienky poskytnutia príspevku </w:delText>
              </w:r>
              <w:r w:rsidR="0094416F">
                <w:delText xml:space="preserve">vo fáze administratívneho overenia </w:delText>
              </w:r>
              <w:r w:rsidR="00D70A1F">
                <w:delText>a bolo vydané rozhodnutie o neschválení ŽoNFP</w:delText>
              </w:r>
            </w:del>
          </w:p>
        </w:tc>
        <w:tc>
          <w:tcPr>
            <w:tcW w:w="5936" w:type="dxa"/>
            <w:gridSpan w:val="7"/>
          </w:tcPr>
          <w:p w14:paraId="674AFA5D" w14:textId="77777777" w:rsidR="009C2A72" w:rsidRDefault="009C2A72" w:rsidP="00F06A27">
            <w:pPr>
              <w:rPr>
                <w:del w:id="141" w:author="Autor"/>
              </w:rPr>
            </w:pPr>
          </w:p>
        </w:tc>
      </w:tr>
      <w:tr w:rsidR="0058054B" w14:paraId="720AD079" w14:textId="77777777" w:rsidTr="00A050D2">
        <w:trPr>
          <w:jc w:val="center"/>
          <w:del w:id="142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6B64D56B" w14:textId="77777777" w:rsidR="0058054B" w:rsidRDefault="0058054B" w:rsidP="00A33CB1">
            <w:pPr>
              <w:rPr>
                <w:del w:id="143" w:author="Autor"/>
              </w:rPr>
            </w:pPr>
            <w:del w:id="144" w:author="Autor">
              <w:r>
                <w:lastRenderedPageBreak/>
                <w:delText>Počet ŽoNFP</w:delText>
              </w:r>
              <w:r w:rsidR="00036B26">
                <w:delText>,</w:delText>
              </w:r>
              <w:r>
                <w:delText xml:space="preserve"> pri ktorých bola využitá výzva na doplnenie chýbajúcich náležitostí</w:delText>
              </w:r>
            </w:del>
          </w:p>
        </w:tc>
        <w:tc>
          <w:tcPr>
            <w:tcW w:w="5936" w:type="dxa"/>
            <w:gridSpan w:val="7"/>
          </w:tcPr>
          <w:p w14:paraId="165C67E7" w14:textId="77777777" w:rsidR="0058054B" w:rsidRDefault="0058054B" w:rsidP="00A33CB1">
            <w:pPr>
              <w:rPr>
                <w:del w:id="145" w:author="Autor"/>
              </w:rPr>
            </w:pPr>
          </w:p>
        </w:tc>
      </w:tr>
      <w:tr w:rsidR="009C2A72" w14:paraId="476AE406" w14:textId="77777777" w:rsidTr="00A050D2">
        <w:trPr>
          <w:jc w:val="center"/>
          <w:del w:id="146" w:author="Autor"/>
        </w:trPr>
        <w:tc>
          <w:tcPr>
            <w:tcW w:w="10031" w:type="dxa"/>
            <w:gridSpan w:val="12"/>
          </w:tcPr>
          <w:p w14:paraId="23EC9DB5" w14:textId="77777777" w:rsidR="009C2A72" w:rsidRDefault="009C2A72" w:rsidP="00F06A27">
            <w:pPr>
              <w:rPr>
                <w:del w:id="147" w:author="Autor"/>
              </w:rPr>
            </w:pPr>
          </w:p>
        </w:tc>
      </w:tr>
      <w:tr w:rsidR="009C2A72" w14:paraId="10F30AD5" w14:textId="77777777" w:rsidTr="00A050D2">
        <w:trPr>
          <w:jc w:val="center"/>
          <w:del w:id="148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6ABA87A7" w14:textId="77777777" w:rsidR="009C2A72" w:rsidRPr="0058054B" w:rsidRDefault="0058054B" w:rsidP="0058054B">
            <w:pPr>
              <w:jc w:val="center"/>
              <w:rPr>
                <w:del w:id="149" w:author="Autor"/>
                <w:b/>
              </w:rPr>
            </w:pPr>
            <w:del w:id="150" w:author="Autor">
              <w:r w:rsidRPr="0058054B">
                <w:rPr>
                  <w:b/>
                </w:rPr>
                <w:delText>Výsledky administratívneho overenia:</w:delText>
              </w:r>
            </w:del>
          </w:p>
        </w:tc>
      </w:tr>
      <w:tr w:rsidR="00A92659" w14:paraId="5722F6ED" w14:textId="77777777" w:rsidTr="00A050D2">
        <w:trPr>
          <w:trHeight w:val="1103"/>
          <w:jc w:val="center"/>
          <w:del w:id="151" w:author="Autor"/>
        </w:trPr>
        <w:tc>
          <w:tcPr>
            <w:tcW w:w="2088" w:type="dxa"/>
            <w:vMerge w:val="restart"/>
            <w:shd w:val="clear" w:color="auto" w:fill="CCC0D9" w:themeFill="accent4" w:themeFillTint="66"/>
          </w:tcPr>
          <w:p w14:paraId="56F335D7" w14:textId="77777777" w:rsidR="00A92659" w:rsidRDefault="00A92659" w:rsidP="00F06A27">
            <w:pPr>
              <w:rPr>
                <w:del w:id="152" w:author="Autor"/>
              </w:rPr>
            </w:pPr>
            <w:del w:id="153" w:author="Autor">
              <w:r>
                <w:delText xml:space="preserve">Celkový počet prijatých ŽoNFP </w:delText>
              </w:r>
            </w:del>
          </w:p>
        </w:tc>
        <w:tc>
          <w:tcPr>
            <w:tcW w:w="2401" w:type="dxa"/>
            <w:gridSpan w:val="5"/>
            <w:shd w:val="clear" w:color="auto" w:fill="CCC0D9" w:themeFill="accent4" w:themeFillTint="66"/>
          </w:tcPr>
          <w:p w14:paraId="4B65563E" w14:textId="77777777" w:rsidR="00A92659" w:rsidRDefault="00A92659" w:rsidP="00F06A27">
            <w:pPr>
              <w:rPr>
                <w:del w:id="154" w:author="Autor"/>
              </w:rPr>
            </w:pPr>
            <w:del w:id="155" w:author="Autor">
              <w:r>
                <w:delText>Celková výška NFP za prijaté ŽoNFP</w:delText>
              </w:r>
            </w:del>
          </w:p>
        </w:tc>
        <w:tc>
          <w:tcPr>
            <w:tcW w:w="1283" w:type="dxa"/>
            <w:gridSpan w:val="2"/>
            <w:vMerge w:val="restart"/>
            <w:shd w:val="clear" w:color="auto" w:fill="CCC0D9" w:themeFill="accent4" w:themeFillTint="66"/>
          </w:tcPr>
          <w:p w14:paraId="09AA59E6" w14:textId="77777777" w:rsidR="00A92659" w:rsidRDefault="00A92659" w:rsidP="007C66C2">
            <w:pPr>
              <w:rPr>
                <w:del w:id="156" w:author="Autor"/>
              </w:rPr>
            </w:pPr>
            <w:del w:id="157" w:author="Autor">
              <w:r>
                <w:delText>Celkový počet ŽoNFP, ktoré post</w:delText>
              </w:r>
              <w:r w:rsidR="007C66C2">
                <w:delText xml:space="preserve">úpili </w:delText>
              </w:r>
              <w:r>
                <w:delText>do odborného hodnotenia</w:delText>
              </w:r>
            </w:del>
          </w:p>
        </w:tc>
        <w:tc>
          <w:tcPr>
            <w:tcW w:w="1288" w:type="dxa"/>
            <w:vMerge w:val="restart"/>
            <w:shd w:val="clear" w:color="auto" w:fill="CCC0D9" w:themeFill="accent4" w:themeFillTint="66"/>
          </w:tcPr>
          <w:p w14:paraId="67478A12" w14:textId="77777777" w:rsidR="00A92659" w:rsidRDefault="00A92659" w:rsidP="007C66C2">
            <w:pPr>
              <w:rPr>
                <w:del w:id="158" w:author="Autor"/>
              </w:rPr>
            </w:pPr>
            <w:del w:id="159" w:author="Autor">
              <w:r w:rsidRPr="0094416F">
                <w:delText>Celková</w:delText>
              </w:r>
              <w:r w:rsidR="007C66C2">
                <w:delText xml:space="preserve"> výška NFP za ŽoNFP, ktoré postúpili </w:delText>
              </w:r>
              <w:r w:rsidRPr="0094416F">
                <w:delText>do odborného hodnotenia</w:delText>
              </w:r>
            </w:del>
          </w:p>
        </w:tc>
        <w:tc>
          <w:tcPr>
            <w:tcW w:w="1485" w:type="dxa"/>
            <w:gridSpan w:val="2"/>
            <w:vMerge w:val="restart"/>
            <w:shd w:val="clear" w:color="auto" w:fill="CCC0D9" w:themeFill="accent4" w:themeFillTint="66"/>
          </w:tcPr>
          <w:p w14:paraId="3E88B340" w14:textId="77777777" w:rsidR="00A92659" w:rsidRDefault="00A92659" w:rsidP="00F06A27">
            <w:pPr>
              <w:rPr>
                <w:del w:id="160" w:author="Autor"/>
              </w:rPr>
            </w:pPr>
            <w:del w:id="161" w:author="Autor">
              <w:r>
                <w:delText>Celkov</w:delText>
              </w:r>
              <w:r w:rsidR="007C66C2">
                <w:delText>ý počet ŽoNFP, ktoré nepostúpili</w:delText>
              </w:r>
              <w:r>
                <w:rPr>
                  <w:rStyle w:val="Odkaznapoznmkupodiarou"/>
                </w:rPr>
                <w:footnoteReference w:id="5"/>
              </w:r>
              <w:r>
                <w:delText xml:space="preserve"> do odborného hodnotenia</w:delText>
              </w:r>
            </w:del>
          </w:p>
        </w:tc>
        <w:tc>
          <w:tcPr>
            <w:tcW w:w="1486" w:type="dxa"/>
            <w:vMerge w:val="restart"/>
            <w:shd w:val="clear" w:color="auto" w:fill="CCC0D9" w:themeFill="accent4" w:themeFillTint="66"/>
          </w:tcPr>
          <w:p w14:paraId="1D516882" w14:textId="77777777" w:rsidR="00A92659" w:rsidRDefault="00A92659" w:rsidP="00F06A27">
            <w:pPr>
              <w:rPr>
                <w:del w:id="164" w:author="Autor"/>
              </w:rPr>
            </w:pPr>
            <w:del w:id="165" w:author="Autor">
              <w:r w:rsidRPr="0094416F">
                <w:delText xml:space="preserve">Celková výška NFP za ŽoNFP, ktoré </w:delText>
              </w:r>
              <w:r>
                <w:delText>ne</w:delText>
              </w:r>
              <w:r w:rsidR="007C66C2">
                <w:delText>postúpili</w:delText>
              </w:r>
              <w:r w:rsidRPr="0094416F">
                <w:delText xml:space="preserve"> do odborného hodnotenia</w:delText>
              </w:r>
            </w:del>
          </w:p>
        </w:tc>
      </w:tr>
      <w:tr w:rsidR="00A92659" w14:paraId="5C710CF5" w14:textId="77777777" w:rsidTr="007C66C2">
        <w:trPr>
          <w:trHeight w:val="1102"/>
          <w:jc w:val="center"/>
          <w:del w:id="166" w:author="Autor"/>
        </w:trPr>
        <w:tc>
          <w:tcPr>
            <w:tcW w:w="2088" w:type="dxa"/>
            <w:vMerge/>
            <w:shd w:val="clear" w:color="auto" w:fill="CCC0D9" w:themeFill="accent4" w:themeFillTint="66"/>
          </w:tcPr>
          <w:p w14:paraId="7367C8AC" w14:textId="77777777" w:rsidR="00A92659" w:rsidRDefault="00A92659" w:rsidP="00F06A27">
            <w:pPr>
              <w:rPr>
                <w:del w:id="167" w:author="Autor"/>
              </w:rPr>
            </w:pPr>
          </w:p>
        </w:tc>
        <w:tc>
          <w:tcPr>
            <w:tcW w:w="2401" w:type="dxa"/>
            <w:gridSpan w:val="5"/>
            <w:shd w:val="clear" w:color="auto" w:fill="auto"/>
          </w:tcPr>
          <w:p w14:paraId="6F8A61DF" w14:textId="77777777" w:rsidR="00A92659" w:rsidRDefault="00A92659" w:rsidP="00F06A27">
            <w:pPr>
              <w:rPr>
                <w:del w:id="168" w:author="Autor"/>
              </w:rPr>
            </w:pPr>
          </w:p>
        </w:tc>
        <w:tc>
          <w:tcPr>
            <w:tcW w:w="1283" w:type="dxa"/>
            <w:gridSpan w:val="2"/>
            <w:vMerge/>
            <w:shd w:val="clear" w:color="auto" w:fill="CCC0D9" w:themeFill="accent4" w:themeFillTint="66"/>
          </w:tcPr>
          <w:p w14:paraId="2AD99DBA" w14:textId="77777777" w:rsidR="00A92659" w:rsidRDefault="00A92659" w:rsidP="00F06A27">
            <w:pPr>
              <w:rPr>
                <w:del w:id="169" w:author="Autor"/>
              </w:rPr>
            </w:pPr>
          </w:p>
        </w:tc>
        <w:tc>
          <w:tcPr>
            <w:tcW w:w="1288" w:type="dxa"/>
            <w:vMerge/>
            <w:shd w:val="clear" w:color="auto" w:fill="CCC0D9" w:themeFill="accent4" w:themeFillTint="66"/>
          </w:tcPr>
          <w:p w14:paraId="7984A9D4" w14:textId="77777777" w:rsidR="00A92659" w:rsidRPr="0094416F" w:rsidRDefault="00A92659" w:rsidP="00F06A27">
            <w:pPr>
              <w:rPr>
                <w:del w:id="170" w:author="Autor"/>
              </w:rPr>
            </w:pPr>
          </w:p>
        </w:tc>
        <w:tc>
          <w:tcPr>
            <w:tcW w:w="1485" w:type="dxa"/>
            <w:gridSpan w:val="2"/>
            <w:vMerge/>
            <w:shd w:val="clear" w:color="auto" w:fill="CCC0D9" w:themeFill="accent4" w:themeFillTint="66"/>
          </w:tcPr>
          <w:p w14:paraId="7174323C" w14:textId="77777777" w:rsidR="00A92659" w:rsidRDefault="00A92659" w:rsidP="00F06A27">
            <w:pPr>
              <w:rPr>
                <w:del w:id="171" w:author="Autor"/>
              </w:rPr>
            </w:pPr>
          </w:p>
        </w:tc>
        <w:tc>
          <w:tcPr>
            <w:tcW w:w="1486" w:type="dxa"/>
            <w:vMerge/>
            <w:shd w:val="clear" w:color="auto" w:fill="CCC0D9" w:themeFill="accent4" w:themeFillTint="66"/>
          </w:tcPr>
          <w:p w14:paraId="11B80A55" w14:textId="77777777" w:rsidR="00A92659" w:rsidRPr="0094416F" w:rsidRDefault="00A92659" w:rsidP="00F06A27">
            <w:pPr>
              <w:rPr>
                <w:del w:id="172" w:author="Autor"/>
              </w:rPr>
            </w:pPr>
          </w:p>
        </w:tc>
      </w:tr>
      <w:tr w:rsidR="00A92659" w14:paraId="7E98F8C6" w14:textId="77777777" w:rsidTr="007C66C2">
        <w:trPr>
          <w:trHeight w:val="135"/>
          <w:jc w:val="center"/>
          <w:del w:id="173" w:author="Autor"/>
        </w:trPr>
        <w:tc>
          <w:tcPr>
            <w:tcW w:w="2088" w:type="dxa"/>
            <w:vMerge w:val="restart"/>
            <w:shd w:val="clear" w:color="auto" w:fill="FFFFFF" w:themeFill="background1"/>
          </w:tcPr>
          <w:p w14:paraId="780B080A" w14:textId="77777777" w:rsidR="00A92659" w:rsidRDefault="00A92659" w:rsidP="00F06A27">
            <w:pPr>
              <w:rPr>
                <w:del w:id="174" w:author="Autor"/>
              </w:rPr>
            </w:pPr>
          </w:p>
        </w:tc>
        <w:tc>
          <w:tcPr>
            <w:tcW w:w="2401" w:type="dxa"/>
            <w:gridSpan w:val="5"/>
            <w:shd w:val="clear" w:color="auto" w:fill="CCC0D9" w:themeFill="accent4" w:themeFillTint="66"/>
          </w:tcPr>
          <w:p w14:paraId="5A405D32" w14:textId="77777777" w:rsidR="00A92659" w:rsidRDefault="007C66C2" w:rsidP="00F06A27">
            <w:pPr>
              <w:rPr>
                <w:del w:id="175" w:author="Autor"/>
              </w:rPr>
            </w:pPr>
            <w:del w:id="176" w:author="Autor">
              <w:r>
                <w:delText>Z toho zdroje EÚ</w:delText>
              </w:r>
            </w:del>
          </w:p>
        </w:tc>
        <w:tc>
          <w:tcPr>
            <w:tcW w:w="1283" w:type="dxa"/>
            <w:gridSpan w:val="2"/>
            <w:vMerge w:val="restart"/>
            <w:shd w:val="clear" w:color="auto" w:fill="FFFFFF" w:themeFill="background1"/>
          </w:tcPr>
          <w:p w14:paraId="724420DA" w14:textId="77777777" w:rsidR="00A92659" w:rsidRDefault="00A92659" w:rsidP="00F06A27">
            <w:pPr>
              <w:rPr>
                <w:del w:id="177" w:author="Autor"/>
              </w:rPr>
            </w:pPr>
          </w:p>
        </w:tc>
        <w:tc>
          <w:tcPr>
            <w:tcW w:w="1288" w:type="dxa"/>
            <w:vMerge w:val="restart"/>
            <w:shd w:val="clear" w:color="auto" w:fill="FFFFFF" w:themeFill="background1"/>
          </w:tcPr>
          <w:p w14:paraId="3AAD354B" w14:textId="77777777" w:rsidR="00A92659" w:rsidRDefault="00A92659" w:rsidP="00F06A27">
            <w:pPr>
              <w:rPr>
                <w:del w:id="178" w:author="Autor"/>
              </w:rPr>
            </w:pPr>
          </w:p>
        </w:tc>
        <w:tc>
          <w:tcPr>
            <w:tcW w:w="1485" w:type="dxa"/>
            <w:gridSpan w:val="2"/>
            <w:vMerge w:val="restart"/>
            <w:shd w:val="clear" w:color="auto" w:fill="FFFFFF" w:themeFill="background1"/>
          </w:tcPr>
          <w:p w14:paraId="21E25FE1" w14:textId="77777777" w:rsidR="00A92659" w:rsidRDefault="00A92659" w:rsidP="00F06A27">
            <w:pPr>
              <w:rPr>
                <w:del w:id="179" w:author="Autor"/>
              </w:rPr>
            </w:pPr>
          </w:p>
        </w:tc>
        <w:tc>
          <w:tcPr>
            <w:tcW w:w="1486" w:type="dxa"/>
            <w:vMerge w:val="restart"/>
            <w:shd w:val="clear" w:color="auto" w:fill="FFFFFF" w:themeFill="background1"/>
          </w:tcPr>
          <w:p w14:paraId="04850838" w14:textId="77777777" w:rsidR="00A92659" w:rsidRDefault="00A92659" w:rsidP="00F06A27">
            <w:pPr>
              <w:rPr>
                <w:del w:id="180" w:author="Autor"/>
              </w:rPr>
            </w:pPr>
          </w:p>
        </w:tc>
      </w:tr>
      <w:tr w:rsidR="00A92659" w14:paraId="6EAD78DC" w14:textId="77777777" w:rsidTr="00A050D2">
        <w:trPr>
          <w:trHeight w:val="135"/>
          <w:jc w:val="center"/>
          <w:del w:id="181" w:author="Autor"/>
        </w:trPr>
        <w:tc>
          <w:tcPr>
            <w:tcW w:w="2088" w:type="dxa"/>
            <w:vMerge/>
            <w:shd w:val="clear" w:color="auto" w:fill="FFFFFF" w:themeFill="background1"/>
          </w:tcPr>
          <w:p w14:paraId="4D8CB91E" w14:textId="77777777" w:rsidR="00A92659" w:rsidRDefault="00A92659" w:rsidP="00F06A27">
            <w:pPr>
              <w:rPr>
                <w:del w:id="182" w:author="Autor"/>
              </w:rPr>
            </w:pPr>
          </w:p>
        </w:tc>
        <w:tc>
          <w:tcPr>
            <w:tcW w:w="2401" w:type="dxa"/>
            <w:gridSpan w:val="5"/>
            <w:shd w:val="clear" w:color="auto" w:fill="FFFFFF" w:themeFill="background1"/>
          </w:tcPr>
          <w:p w14:paraId="2AA69109" w14:textId="77777777" w:rsidR="00A92659" w:rsidRDefault="00A92659" w:rsidP="00F06A27">
            <w:pPr>
              <w:rPr>
                <w:del w:id="183" w:author="Autor"/>
              </w:rPr>
            </w:pPr>
          </w:p>
        </w:tc>
        <w:tc>
          <w:tcPr>
            <w:tcW w:w="1283" w:type="dxa"/>
            <w:gridSpan w:val="2"/>
            <w:vMerge/>
            <w:shd w:val="clear" w:color="auto" w:fill="FFFFFF" w:themeFill="background1"/>
          </w:tcPr>
          <w:p w14:paraId="5316D7A4" w14:textId="77777777" w:rsidR="00A92659" w:rsidRDefault="00A92659" w:rsidP="00F06A27">
            <w:pPr>
              <w:rPr>
                <w:del w:id="184" w:author="Autor"/>
              </w:rPr>
            </w:pPr>
          </w:p>
        </w:tc>
        <w:tc>
          <w:tcPr>
            <w:tcW w:w="1288" w:type="dxa"/>
            <w:vMerge/>
            <w:shd w:val="clear" w:color="auto" w:fill="FFFFFF" w:themeFill="background1"/>
          </w:tcPr>
          <w:p w14:paraId="2E5B9275" w14:textId="77777777" w:rsidR="00A92659" w:rsidRDefault="00A92659" w:rsidP="00F06A27">
            <w:pPr>
              <w:rPr>
                <w:del w:id="185" w:author="Autor"/>
              </w:rPr>
            </w:pPr>
          </w:p>
        </w:tc>
        <w:tc>
          <w:tcPr>
            <w:tcW w:w="1485" w:type="dxa"/>
            <w:gridSpan w:val="2"/>
            <w:vMerge/>
            <w:shd w:val="clear" w:color="auto" w:fill="FFFFFF" w:themeFill="background1"/>
          </w:tcPr>
          <w:p w14:paraId="0A0E7138" w14:textId="77777777" w:rsidR="00A92659" w:rsidRDefault="00A92659" w:rsidP="00F06A27">
            <w:pPr>
              <w:rPr>
                <w:del w:id="186" w:author="Autor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</w:tcPr>
          <w:p w14:paraId="671A153B" w14:textId="77777777" w:rsidR="00A92659" w:rsidRDefault="00A92659" w:rsidP="00F06A27">
            <w:pPr>
              <w:rPr>
                <w:del w:id="187" w:author="Autor"/>
              </w:rPr>
            </w:pPr>
          </w:p>
        </w:tc>
      </w:tr>
      <w:tr w:rsidR="009C2A72" w14:paraId="4988D99A" w14:textId="77777777" w:rsidTr="00A050D2">
        <w:trPr>
          <w:jc w:val="center"/>
          <w:del w:id="188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10027681" w14:textId="77777777" w:rsidR="009C2A72" w:rsidRPr="00D70A1F" w:rsidRDefault="00D70A1F" w:rsidP="00F06A27">
            <w:pPr>
              <w:rPr>
                <w:del w:id="189" w:author="Autor"/>
                <w:b/>
              </w:rPr>
            </w:pPr>
            <w:del w:id="190" w:author="Autor">
              <w:r w:rsidRPr="00D70A1F">
                <w:rPr>
                  <w:b/>
                </w:rPr>
                <w:delText>Komentár</w:delText>
              </w:r>
              <w:r>
                <w:rPr>
                  <w:rStyle w:val="Odkaznapoznmkupodiarou"/>
                  <w:b/>
                </w:rPr>
                <w:footnoteReference w:id="6"/>
              </w:r>
              <w:r w:rsidRPr="00D70A1F">
                <w:rPr>
                  <w:b/>
                </w:rPr>
                <w:delText>:</w:delText>
              </w:r>
            </w:del>
          </w:p>
        </w:tc>
      </w:tr>
      <w:tr w:rsidR="009C2A72" w14:paraId="778650C4" w14:textId="77777777" w:rsidTr="00A050D2">
        <w:trPr>
          <w:jc w:val="center"/>
          <w:del w:id="193" w:author="Autor"/>
        </w:trPr>
        <w:tc>
          <w:tcPr>
            <w:tcW w:w="10031" w:type="dxa"/>
            <w:gridSpan w:val="12"/>
          </w:tcPr>
          <w:p w14:paraId="2210BF44" w14:textId="77777777" w:rsidR="009C2A72" w:rsidRDefault="009C2A72" w:rsidP="00F06A27">
            <w:pPr>
              <w:rPr>
                <w:del w:id="194" w:author="Autor"/>
              </w:rPr>
            </w:pPr>
          </w:p>
        </w:tc>
      </w:tr>
      <w:tr w:rsidR="00D70A1F" w14:paraId="75565825" w14:textId="77777777" w:rsidTr="00A050D2">
        <w:trPr>
          <w:jc w:val="center"/>
          <w:del w:id="195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76D570D3" w14:textId="77777777" w:rsidR="00D70A1F" w:rsidRPr="00517659" w:rsidRDefault="00D70A1F" w:rsidP="00D70A1F">
            <w:pPr>
              <w:jc w:val="center"/>
              <w:rPr>
                <w:del w:id="196" w:author="Autor"/>
                <w:b/>
              </w:rPr>
            </w:pPr>
            <w:del w:id="197" w:author="Autor">
              <w:r>
                <w:rPr>
                  <w:b/>
                </w:rPr>
                <w:delText>Súhrnné informácie o ŽoNFP, ktoré boli predmetom odborného hodnotenia</w:delText>
              </w:r>
            </w:del>
          </w:p>
        </w:tc>
      </w:tr>
      <w:tr w:rsidR="00D70A1F" w14:paraId="583900C8" w14:textId="77777777" w:rsidTr="00A050D2">
        <w:trPr>
          <w:jc w:val="center"/>
          <w:del w:id="198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0C806946" w14:textId="77777777" w:rsidR="00D70A1F" w:rsidRDefault="00D70A1F" w:rsidP="00D70A1F">
            <w:pPr>
              <w:rPr>
                <w:del w:id="199" w:author="Autor"/>
              </w:rPr>
            </w:pPr>
            <w:del w:id="200" w:author="Autor">
              <w:r>
                <w:delText>Počet ŽoNFP, ktoré boli predmetom odborného hodnotenia</w:delText>
              </w:r>
            </w:del>
          </w:p>
        </w:tc>
        <w:tc>
          <w:tcPr>
            <w:tcW w:w="5936" w:type="dxa"/>
            <w:gridSpan w:val="7"/>
          </w:tcPr>
          <w:p w14:paraId="35535036" w14:textId="77777777" w:rsidR="00D70A1F" w:rsidRPr="0024799D" w:rsidRDefault="00D70A1F" w:rsidP="00A33CB1">
            <w:pPr>
              <w:jc w:val="center"/>
              <w:rPr>
                <w:del w:id="201" w:author="Autor"/>
                <w:b/>
              </w:rPr>
            </w:pPr>
          </w:p>
        </w:tc>
      </w:tr>
      <w:tr w:rsidR="00D70A1F" w14:paraId="2A2DD910" w14:textId="77777777" w:rsidTr="00A050D2">
        <w:trPr>
          <w:jc w:val="center"/>
          <w:del w:id="202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1DDFD858" w14:textId="77777777" w:rsidR="00D70A1F" w:rsidRDefault="00D70A1F" w:rsidP="00A33CB1">
            <w:pPr>
              <w:rPr>
                <w:del w:id="203" w:author="Autor"/>
              </w:rPr>
            </w:pPr>
            <w:del w:id="204" w:author="Autor">
              <w:r>
                <w:delText>Počet ŽoNFP pri ktorých došlo k zastaveniu konania o ŽoNFP</w:delText>
              </w:r>
            </w:del>
          </w:p>
        </w:tc>
        <w:tc>
          <w:tcPr>
            <w:tcW w:w="5936" w:type="dxa"/>
            <w:gridSpan w:val="7"/>
          </w:tcPr>
          <w:p w14:paraId="2F7B59B9" w14:textId="77777777" w:rsidR="00D70A1F" w:rsidRDefault="00D70A1F" w:rsidP="00A33CB1">
            <w:pPr>
              <w:rPr>
                <w:del w:id="205" w:author="Autor"/>
              </w:rPr>
            </w:pPr>
          </w:p>
        </w:tc>
      </w:tr>
      <w:tr w:rsidR="00D70A1F" w14:paraId="44A17B48" w14:textId="77777777" w:rsidTr="00A050D2">
        <w:trPr>
          <w:jc w:val="center"/>
          <w:del w:id="206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3BECFFE6" w14:textId="77777777" w:rsidR="00D70A1F" w:rsidRDefault="00D70A1F" w:rsidP="00D70A1F">
            <w:pPr>
              <w:rPr>
                <w:del w:id="207" w:author="Autor"/>
              </w:rPr>
            </w:pPr>
            <w:del w:id="208" w:author="Autor">
              <w:r>
                <w:delText>Počet ŽoNFP, ktoré nesplnili podmienky odborného hodnotenia a bolo vydané rozhodnutie o neschválení ŽoNFP</w:delText>
              </w:r>
            </w:del>
          </w:p>
        </w:tc>
        <w:tc>
          <w:tcPr>
            <w:tcW w:w="5936" w:type="dxa"/>
            <w:gridSpan w:val="7"/>
          </w:tcPr>
          <w:p w14:paraId="0E21E02B" w14:textId="77777777" w:rsidR="00D70A1F" w:rsidRDefault="00D70A1F" w:rsidP="00A33CB1">
            <w:pPr>
              <w:rPr>
                <w:del w:id="209" w:author="Autor"/>
              </w:rPr>
            </w:pPr>
          </w:p>
        </w:tc>
      </w:tr>
      <w:tr w:rsidR="00D70A1F" w14:paraId="548852D3" w14:textId="77777777" w:rsidTr="00A050D2">
        <w:trPr>
          <w:jc w:val="center"/>
          <w:del w:id="210" w:author="Autor"/>
        </w:trPr>
        <w:tc>
          <w:tcPr>
            <w:tcW w:w="10031" w:type="dxa"/>
            <w:gridSpan w:val="12"/>
          </w:tcPr>
          <w:p w14:paraId="020352B3" w14:textId="77777777" w:rsidR="00D70A1F" w:rsidRDefault="00D70A1F" w:rsidP="00A33CB1">
            <w:pPr>
              <w:rPr>
                <w:del w:id="211" w:author="Autor"/>
              </w:rPr>
            </w:pPr>
          </w:p>
        </w:tc>
      </w:tr>
      <w:tr w:rsidR="00D70A1F" w14:paraId="4810E8C6" w14:textId="77777777" w:rsidTr="00A050D2">
        <w:trPr>
          <w:jc w:val="center"/>
          <w:del w:id="212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0CDE5288" w14:textId="77777777" w:rsidR="00D70A1F" w:rsidRPr="0058054B" w:rsidRDefault="00D70A1F" w:rsidP="00D70A1F">
            <w:pPr>
              <w:jc w:val="center"/>
              <w:rPr>
                <w:del w:id="213" w:author="Autor"/>
                <w:b/>
              </w:rPr>
            </w:pPr>
            <w:del w:id="214" w:author="Autor">
              <w:r w:rsidRPr="0058054B">
                <w:rPr>
                  <w:b/>
                </w:rPr>
                <w:delText xml:space="preserve">Výsledky </w:delText>
              </w:r>
              <w:r>
                <w:rPr>
                  <w:b/>
                </w:rPr>
                <w:delText>odborného hodnotenia</w:delText>
              </w:r>
              <w:r w:rsidRPr="0058054B">
                <w:rPr>
                  <w:b/>
                </w:rPr>
                <w:delText>:</w:delText>
              </w:r>
            </w:del>
          </w:p>
        </w:tc>
      </w:tr>
      <w:tr w:rsidR="00D70A1F" w14:paraId="44B06093" w14:textId="77777777" w:rsidTr="00A050D2">
        <w:trPr>
          <w:jc w:val="center"/>
          <w:del w:id="215" w:author="Autor"/>
        </w:trPr>
        <w:tc>
          <w:tcPr>
            <w:tcW w:w="2512" w:type="dxa"/>
            <w:gridSpan w:val="2"/>
            <w:shd w:val="clear" w:color="auto" w:fill="CCC0D9" w:themeFill="accent4" w:themeFillTint="66"/>
          </w:tcPr>
          <w:p w14:paraId="4BBEC4B4" w14:textId="77777777" w:rsidR="00D70A1F" w:rsidRDefault="00D70A1F" w:rsidP="00B5358A">
            <w:pPr>
              <w:rPr>
                <w:del w:id="216" w:author="Autor"/>
              </w:rPr>
            </w:pPr>
            <w:del w:id="217" w:author="Autor">
              <w:r>
                <w:delText>Počet ŽoNFP, ktoré splnili podmienky odborného hodnotenia</w:delText>
              </w:r>
              <w:r w:rsidR="0094416F">
                <w:delText xml:space="preserve"> a </w:delText>
              </w:r>
              <w:r w:rsidR="00B5358A">
                <w:delText>boli</w:delText>
              </w:r>
              <w:r w:rsidR="0094416F">
                <w:delText xml:space="preserve"> predmetom výberu</w:delText>
              </w:r>
              <w:r>
                <w:delText xml:space="preserve">  </w:delText>
              </w:r>
            </w:del>
          </w:p>
        </w:tc>
        <w:tc>
          <w:tcPr>
            <w:tcW w:w="2689" w:type="dxa"/>
            <w:gridSpan w:val="5"/>
            <w:shd w:val="clear" w:color="auto" w:fill="CCC0D9" w:themeFill="accent4" w:themeFillTint="66"/>
          </w:tcPr>
          <w:p w14:paraId="708CFFE2" w14:textId="77777777" w:rsidR="00D70A1F" w:rsidRDefault="00D70A1F" w:rsidP="00B5358A">
            <w:pPr>
              <w:rPr>
                <w:del w:id="218" w:author="Autor"/>
              </w:rPr>
            </w:pPr>
            <w:del w:id="219" w:author="Autor">
              <w:r>
                <w:delText>Celková výška NFP za ŽoNFP, ktoré splnili podmienky odborného hodnotenia</w:delText>
              </w:r>
              <w:r w:rsidR="0094416F">
                <w:delText xml:space="preserve"> a</w:delText>
              </w:r>
              <w:r w:rsidR="00B5358A">
                <w:delText xml:space="preserve"> boli </w:delText>
              </w:r>
              <w:r w:rsidR="0094416F">
                <w:delText>predmetom výberu</w:delText>
              </w:r>
            </w:del>
          </w:p>
        </w:tc>
        <w:tc>
          <w:tcPr>
            <w:tcW w:w="2419" w:type="dxa"/>
            <w:gridSpan w:val="3"/>
            <w:shd w:val="clear" w:color="auto" w:fill="CCC0D9" w:themeFill="accent4" w:themeFillTint="66"/>
          </w:tcPr>
          <w:p w14:paraId="6C4180C7" w14:textId="77777777" w:rsidR="00D70A1F" w:rsidRDefault="007C66C2" w:rsidP="00A33CB1">
            <w:pPr>
              <w:rPr>
                <w:del w:id="220" w:author="Autor"/>
              </w:rPr>
            </w:pPr>
            <w:del w:id="221" w:author="Autor">
              <w:r>
                <w:delText>Počet ŽoNFP, ktoré nepostúpili</w:delText>
              </w:r>
              <w:r w:rsidR="00D70A1F">
                <w:delText xml:space="preserve"> do fázy výberu ŽoNFP</w:delText>
              </w:r>
              <w:r w:rsidR="00D70A1F">
                <w:rPr>
                  <w:rStyle w:val="Odkaznapoznmkupodiarou"/>
                </w:rPr>
                <w:footnoteReference w:id="7"/>
              </w:r>
            </w:del>
          </w:p>
        </w:tc>
        <w:tc>
          <w:tcPr>
            <w:tcW w:w="2411" w:type="dxa"/>
            <w:gridSpan w:val="2"/>
            <w:shd w:val="clear" w:color="auto" w:fill="CCC0D9" w:themeFill="accent4" w:themeFillTint="66"/>
          </w:tcPr>
          <w:p w14:paraId="27F63FEA" w14:textId="77777777" w:rsidR="00D70A1F" w:rsidRDefault="00D70A1F" w:rsidP="00D70A1F">
            <w:pPr>
              <w:rPr>
                <w:del w:id="224" w:author="Autor"/>
              </w:rPr>
            </w:pPr>
            <w:del w:id="225" w:author="Autor">
              <w:r>
                <w:delText>Celková výška</w:delText>
              </w:r>
              <w:r w:rsidR="007C66C2">
                <w:delText xml:space="preserve"> NFP za ŽoNFP, ktoré nepostúpili</w:delText>
              </w:r>
              <w:r>
                <w:delText xml:space="preserve"> do fázy výberu ŽoNFP</w:delText>
              </w:r>
            </w:del>
          </w:p>
          <w:p w14:paraId="2CFEC3F5" w14:textId="77777777" w:rsidR="00D70A1F" w:rsidRDefault="00D70A1F" w:rsidP="00A33CB1">
            <w:pPr>
              <w:rPr>
                <w:del w:id="226" w:author="Autor"/>
              </w:rPr>
            </w:pPr>
          </w:p>
        </w:tc>
      </w:tr>
      <w:tr w:rsidR="00EA2552" w14:paraId="7EFF5E32" w14:textId="77777777" w:rsidTr="00A050D2">
        <w:trPr>
          <w:jc w:val="center"/>
          <w:del w:id="227" w:author="Autor"/>
        </w:trPr>
        <w:tc>
          <w:tcPr>
            <w:tcW w:w="2512" w:type="dxa"/>
            <w:gridSpan w:val="2"/>
            <w:shd w:val="clear" w:color="auto" w:fill="auto"/>
          </w:tcPr>
          <w:p w14:paraId="3D75C7B0" w14:textId="77777777" w:rsidR="00EA2552" w:rsidRDefault="00EA2552" w:rsidP="007C73D3">
            <w:pPr>
              <w:rPr>
                <w:del w:id="228" w:author="Autor"/>
              </w:rPr>
            </w:pPr>
          </w:p>
        </w:tc>
        <w:tc>
          <w:tcPr>
            <w:tcW w:w="2689" w:type="dxa"/>
            <w:gridSpan w:val="5"/>
            <w:shd w:val="clear" w:color="auto" w:fill="auto"/>
          </w:tcPr>
          <w:p w14:paraId="6A7A6E12" w14:textId="77777777" w:rsidR="00EA2552" w:rsidRDefault="00EA2552" w:rsidP="007C73D3">
            <w:pPr>
              <w:rPr>
                <w:del w:id="229" w:author="Autor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14:paraId="75DD9F26" w14:textId="77777777" w:rsidR="00EA2552" w:rsidRDefault="00EA2552" w:rsidP="007C73D3">
            <w:pPr>
              <w:rPr>
                <w:del w:id="230" w:author="Autor"/>
              </w:rPr>
            </w:pPr>
          </w:p>
        </w:tc>
        <w:tc>
          <w:tcPr>
            <w:tcW w:w="2411" w:type="dxa"/>
            <w:gridSpan w:val="2"/>
            <w:shd w:val="clear" w:color="auto" w:fill="auto"/>
          </w:tcPr>
          <w:p w14:paraId="522F6340" w14:textId="77777777" w:rsidR="00EA2552" w:rsidRDefault="00EA2552" w:rsidP="007C73D3">
            <w:pPr>
              <w:rPr>
                <w:del w:id="231" w:author="Autor"/>
              </w:rPr>
            </w:pPr>
          </w:p>
        </w:tc>
      </w:tr>
      <w:tr w:rsidR="00D70A1F" w14:paraId="5C10A883" w14:textId="77777777" w:rsidTr="00A050D2">
        <w:trPr>
          <w:jc w:val="center"/>
          <w:del w:id="232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25CD9D1A" w14:textId="77777777" w:rsidR="00D70A1F" w:rsidRPr="00D70A1F" w:rsidRDefault="00D70A1F" w:rsidP="00A33CB1">
            <w:pPr>
              <w:rPr>
                <w:del w:id="233" w:author="Autor"/>
                <w:b/>
              </w:rPr>
            </w:pPr>
            <w:del w:id="234" w:author="Autor">
              <w:r w:rsidRPr="00D70A1F">
                <w:rPr>
                  <w:b/>
                </w:rPr>
                <w:lastRenderedPageBreak/>
                <w:delText>Komentár</w:delText>
              </w:r>
              <w:r>
                <w:rPr>
                  <w:rStyle w:val="Odkaznapoznmkupodiarou"/>
                  <w:b/>
                </w:rPr>
                <w:footnoteReference w:id="8"/>
              </w:r>
              <w:r w:rsidRPr="00D70A1F">
                <w:rPr>
                  <w:b/>
                </w:rPr>
                <w:delText>:</w:delText>
              </w:r>
            </w:del>
          </w:p>
        </w:tc>
      </w:tr>
      <w:tr w:rsidR="00FD028A" w14:paraId="39B7518D" w14:textId="77777777" w:rsidTr="00A050D2">
        <w:trPr>
          <w:jc w:val="center"/>
          <w:del w:id="237" w:author="Autor"/>
        </w:trPr>
        <w:tc>
          <w:tcPr>
            <w:tcW w:w="10031" w:type="dxa"/>
            <w:gridSpan w:val="12"/>
          </w:tcPr>
          <w:p w14:paraId="061DA108" w14:textId="77777777" w:rsidR="00FD028A" w:rsidRDefault="00FD028A" w:rsidP="00F06A27">
            <w:pPr>
              <w:rPr>
                <w:del w:id="238" w:author="Autor"/>
              </w:rPr>
            </w:pPr>
          </w:p>
        </w:tc>
      </w:tr>
      <w:tr w:rsidR="00BA0E31" w14:paraId="15D87CD8" w14:textId="77777777" w:rsidTr="00A050D2">
        <w:trPr>
          <w:jc w:val="center"/>
          <w:del w:id="239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48C0570E" w14:textId="77777777" w:rsidR="00BA0E31" w:rsidRPr="00517659" w:rsidRDefault="00BA0E31" w:rsidP="00BA0E31">
            <w:pPr>
              <w:jc w:val="center"/>
              <w:rPr>
                <w:del w:id="240" w:author="Autor"/>
                <w:b/>
              </w:rPr>
            </w:pPr>
            <w:del w:id="241" w:author="Autor">
              <w:r>
                <w:rPr>
                  <w:b/>
                </w:rPr>
                <w:delText>Súhrnné informácie z výberu o ŽoNFP</w:delText>
              </w:r>
            </w:del>
          </w:p>
        </w:tc>
      </w:tr>
      <w:tr w:rsidR="00BA0E31" w14:paraId="18A8BB00" w14:textId="77777777" w:rsidTr="00A050D2">
        <w:trPr>
          <w:jc w:val="center"/>
          <w:del w:id="242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2D3A2C42" w14:textId="77777777" w:rsidR="00BA0E31" w:rsidRDefault="00677282" w:rsidP="00A33CB1">
            <w:pPr>
              <w:rPr>
                <w:del w:id="243" w:author="Autor"/>
              </w:rPr>
            </w:pPr>
            <w:del w:id="244" w:author="Autor">
              <w:r>
                <w:delText>Celkový počet schválených ŽoNFP</w:delText>
              </w:r>
            </w:del>
          </w:p>
        </w:tc>
        <w:tc>
          <w:tcPr>
            <w:tcW w:w="5936" w:type="dxa"/>
            <w:gridSpan w:val="7"/>
          </w:tcPr>
          <w:p w14:paraId="2BC0A5E3" w14:textId="77777777" w:rsidR="00BA0E31" w:rsidRPr="0024799D" w:rsidRDefault="00BA0E31" w:rsidP="00A33CB1">
            <w:pPr>
              <w:jc w:val="center"/>
              <w:rPr>
                <w:del w:id="245" w:author="Autor"/>
                <w:b/>
              </w:rPr>
            </w:pPr>
          </w:p>
        </w:tc>
      </w:tr>
      <w:tr w:rsidR="007C66C2" w14:paraId="3AEF512D" w14:textId="77777777" w:rsidTr="006674E5">
        <w:trPr>
          <w:trHeight w:val="623"/>
          <w:jc w:val="center"/>
          <w:del w:id="246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1C1AB80F" w14:textId="77777777" w:rsidR="007C66C2" w:rsidRDefault="007C66C2" w:rsidP="007C66C2">
            <w:pPr>
              <w:rPr>
                <w:del w:id="247" w:author="Autor"/>
              </w:rPr>
            </w:pPr>
            <w:del w:id="248" w:author="Autor">
              <w:r>
                <w:delText>Celková výška NFP za schválené ŽoNFP</w:delText>
              </w:r>
            </w:del>
          </w:p>
        </w:tc>
        <w:tc>
          <w:tcPr>
            <w:tcW w:w="5936" w:type="dxa"/>
            <w:gridSpan w:val="7"/>
          </w:tcPr>
          <w:p w14:paraId="4813CEBF" w14:textId="77777777" w:rsidR="007C66C2" w:rsidRDefault="007C66C2" w:rsidP="00A33CB1">
            <w:pPr>
              <w:rPr>
                <w:del w:id="249" w:author="Autor"/>
              </w:rPr>
            </w:pPr>
          </w:p>
        </w:tc>
      </w:tr>
      <w:tr w:rsidR="007C66C2" w14:paraId="4D4D3D01" w14:textId="77777777" w:rsidTr="007C66C2">
        <w:trPr>
          <w:trHeight w:val="409"/>
          <w:jc w:val="center"/>
          <w:del w:id="250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0A09F262" w14:textId="77777777" w:rsidR="007C66C2" w:rsidRDefault="007C66C2" w:rsidP="007C66C2">
            <w:pPr>
              <w:rPr>
                <w:del w:id="251" w:author="Autor"/>
              </w:rPr>
            </w:pPr>
            <w:del w:id="252" w:author="Autor">
              <w:r>
                <w:delText>Z toho zdroje EÚ</w:delText>
              </w:r>
            </w:del>
          </w:p>
        </w:tc>
        <w:tc>
          <w:tcPr>
            <w:tcW w:w="5936" w:type="dxa"/>
            <w:gridSpan w:val="7"/>
          </w:tcPr>
          <w:p w14:paraId="3AA45492" w14:textId="77777777" w:rsidR="007C66C2" w:rsidRDefault="007C66C2" w:rsidP="00A33CB1">
            <w:pPr>
              <w:rPr>
                <w:del w:id="253" w:author="Autor"/>
              </w:rPr>
            </w:pPr>
          </w:p>
        </w:tc>
      </w:tr>
      <w:tr w:rsidR="00534050" w14:paraId="3ECE68ED" w14:textId="77777777" w:rsidTr="00A050D2">
        <w:trPr>
          <w:jc w:val="center"/>
          <w:del w:id="254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272A32A5" w14:textId="77777777" w:rsidR="00534050" w:rsidRDefault="00534050" w:rsidP="0094416F">
            <w:pPr>
              <w:rPr>
                <w:del w:id="255" w:author="Autor"/>
              </w:rPr>
            </w:pPr>
            <w:del w:id="256" w:author="Autor">
              <w:r>
                <w:delText xml:space="preserve">Celkový počet ŽoNFP, pri ktorých došlo po </w:delText>
              </w:r>
              <w:r w:rsidR="0094416F">
                <w:delText>výbere ŽoNFP</w:delText>
              </w:r>
              <w:r>
                <w:delText xml:space="preserve"> k neschváleniu </w:delText>
              </w:r>
            </w:del>
          </w:p>
        </w:tc>
        <w:tc>
          <w:tcPr>
            <w:tcW w:w="5936" w:type="dxa"/>
            <w:gridSpan w:val="7"/>
          </w:tcPr>
          <w:p w14:paraId="18E5B145" w14:textId="77777777" w:rsidR="00534050" w:rsidRDefault="00534050" w:rsidP="00A33CB1">
            <w:pPr>
              <w:rPr>
                <w:del w:id="257" w:author="Autor"/>
              </w:rPr>
            </w:pPr>
          </w:p>
        </w:tc>
      </w:tr>
      <w:tr w:rsidR="00534050" w14:paraId="6D53385B" w14:textId="77777777" w:rsidTr="00A050D2">
        <w:trPr>
          <w:jc w:val="center"/>
          <w:del w:id="258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0F9C232B" w14:textId="77777777" w:rsidR="00534050" w:rsidRDefault="00534050" w:rsidP="0094416F">
            <w:pPr>
              <w:rPr>
                <w:del w:id="259" w:author="Autor"/>
              </w:rPr>
            </w:pPr>
            <w:del w:id="260" w:author="Autor">
              <w:r>
                <w:delText xml:space="preserve">Celkový počet ŽoNFP, pri ktorých došlo po </w:delText>
              </w:r>
              <w:r w:rsidR="0094416F">
                <w:delText>výbere ŽoNFP</w:delText>
              </w:r>
              <w:r>
                <w:delText xml:space="preserve"> k zastaveniu konania</w:delText>
              </w:r>
            </w:del>
          </w:p>
        </w:tc>
        <w:tc>
          <w:tcPr>
            <w:tcW w:w="5936" w:type="dxa"/>
            <w:gridSpan w:val="7"/>
          </w:tcPr>
          <w:p w14:paraId="73FDDEA4" w14:textId="77777777" w:rsidR="00534050" w:rsidRDefault="00534050" w:rsidP="00A33CB1">
            <w:pPr>
              <w:rPr>
                <w:del w:id="261" w:author="Autor"/>
              </w:rPr>
            </w:pPr>
          </w:p>
        </w:tc>
      </w:tr>
      <w:tr w:rsidR="00B5358A" w14:paraId="3F228886" w14:textId="77777777" w:rsidTr="00A050D2">
        <w:trPr>
          <w:jc w:val="center"/>
          <w:del w:id="262" w:author="Auto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14:paraId="2CA5E1C9" w14:textId="77777777" w:rsidR="00B5358A" w:rsidRDefault="00B5358A" w:rsidP="0094416F">
            <w:pPr>
              <w:rPr>
                <w:del w:id="263" w:author="Autor"/>
              </w:rPr>
            </w:pPr>
            <w:del w:id="264" w:author="Autor">
              <w:r w:rsidRPr="00B5358A">
                <w:delText>Celkový počet ŽoNFP, ktoré nesplnili výberové kritériá</w:delText>
              </w:r>
              <w:r>
                <w:rPr>
                  <w:rStyle w:val="Odkaznapoznmkupodiarou"/>
                </w:rPr>
                <w:footnoteReference w:id="9"/>
              </w:r>
            </w:del>
          </w:p>
        </w:tc>
        <w:tc>
          <w:tcPr>
            <w:tcW w:w="5936" w:type="dxa"/>
            <w:gridSpan w:val="7"/>
          </w:tcPr>
          <w:p w14:paraId="72D3B70E" w14:textId="77777777" w:rsidR="00B5358A" w:rsidRDefault="00B5358A" w:rsidP="00A33CB1">
            <w:pPr>
              <w:rPr>
                <w:del w:id="267" w:author="Autor"/>
              </w:rPr>
            </w:pPr>
          </w:p>
        </w:tc>
      </w:tr>
      <w:tr w:rsidR="00BA0E31" w14:paraId="63826BE1" w14:textId="77777777" w:rsidTr="00A050D2">
        <w:trPr>
          <w:jc w:val="center"/>
          <w:del w:id="268" w:author="Autor"/>
        </w:trPr>
        <w:tc>
          <w:tcPr>
            <w:tcW w:w="10031" w:type="dxa"/>
            <w:gridSpan w:val="12"/>
            <w:shd w:val="clear" w:color="auto" w:fill="FFFFFF" w:themeFill="background1"/>
          </w:tcPr>
          <w:p w14:paraId="2ADC6103" w14:textId="77777777" w:rsidR="00BA0E31" w:rsidRDefault="00BA0E31" w:rsidP="00A33CB1">
            <w:pPr>
              <w:rPr>
                <w:del w:id="269" w:author="Autor"/>
              </w:rPr>
            </w:pPr>
          </w:p>
        </w:tc>
      </w:tr>
      <w:tr w:rsidR="00BA0E31" w14:paraId="296DB096" w14:textId="77777777" w:rsidTr="00A050D2">
        <w:trPr>
          <w:jc w:val="center"/>
          <w:del w:id="270" w:author="Auto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14:paraId="1D7194FF" w14:textId="77777777" w:rsidR="00BA0E31" w:rsidRPr="00D70A1F" w:rsidRDefault="00BA0E31" w:rsidP="00A33CB1">
            <w:pPr>
              <w:rPr>
                <w:del w:id="271" w:author="Autor"/>
                <w:b/>
              </w:rPr>
            </w:pPr>
            <w:del w:id="272" w:author="Autor">
              <w:r w:rsidRPr="00D70A1F">
                <w:rPr>
                  <w:b/>
                </w:rPr>
                <w:delText>Komentár</w:delText>
              </w:r>
              <w:r>
                <w:rPr>
                  <w:rStyle w:val="Odkaznapoznmkupodiarou"/>
                  <w:b/>
                </w:rPr>
                <w:footnoteReference w:id="10"/>
              </w:r>
              <w:r w:rsidRPr="00D70A1F">
                <w:rPr>
                  <w:b/>
                </w:rPr>
                <w:delText>:</w:delText>
              </w:r>
            </w:del>
          </w:p>
        </w:tc>
      </w:tr>
      <w:tr w:rsidR="00BA0E31" w14:paraId="0634510A" w14:textId="77777777" w:rsidTr="00A050D2">
        <w:trPr>
          <w:jc w:val="center"/>
          <w:del w:id="275" w:author="Autor"/>
        </w:trPr>
        <w:tc>
          <w:tcPr>
            <w:tcW w:w="10031" w:type="dxa"/>
            <w:gridSpan w:val="12"/>
          </w:tcPr>
          <w:p w14:paraId="701C3BF0" w14:textId="77777777" w:rsidR="00BA0E31" w:rsidRDefault="00BA0E31" w:rsidP="00A33CB1">
            <w:pPr>
              <w:rPr>
                <w:del w:id="276" w:author="Autor"/>
              </w:rPr>
            </w:pPr>
          </w:p>
        </w:tc>
      </w:tr>
      <w:tr w:rsidR="00FD028A" w14:paraId="2A34E58C" w14:textId="77777777" w:rsidTr="00A050D2">
        <w:trPr>
          <w:jc w:val="center"/>
          <w:del w:id="277" w:author="Auto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14:paraId="2015A103" w14:textId="77777777" w:rsidR="00FD028A" w:rsidRDefault="00FD028A" w:rsidP="00F06A27">
            <w:pPr>
              <w:rPr>
                <w:del w:id="278" w:author="Autor"/>
              </w:rPr>
            </w:pPr>
            <w:del w:id="279" w:author="Autor">
              <w:r>
                <w:delText>Vypracoval:</w:delText>
              </w:r>
            </w:del>
          </w:p>
        </w:tc>
        <w:tc>
          <w:tcPr>
            <w:tcW w:w="6136" w:type="dxa"/>
            <w:gridSpan w:val="9"/>
          </w:tcPr>
          <w:p w14:paraId="78CEA24A" w14:textId="77777777" w:rsidR="00FD028A" w:rsidRDefault="00FD028A" w:rsidP="00F06A27">
            <w:pPr>
              <w:rPr>
                <w:del w:id="280" w:author="Autor"/>
              </w:rPr>
            </w:pPr>
          </w:p>
        </w:tc>
      </w:tr>
      <w:tr w:rsidR="00FD028A" w14:paraId="350F4BB2" w14:textId="77777777" w:rsidTr="00A050D2">
        <w:trPr>
          <w:jc w:val="center"/>
          <w:del w:id="281" w:author="Auto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14:paraId="4A56FEA8" w14:textId="77777777" w:rsidR="00FD028A" w:rsidRDefault="00FD028A" w:rsidP="00F06A27">
            <w:pPr>
              <w:rPr>
                <w:del w:id="282" w:author="Autor"/>
              </w:rPr>
            </w:pPr>
            <w:del w:id="283" w:author="Autor">
              <w:r>
                <w:delText>Dátum:</w:delText>
              </w:r>
            </w:del>
          </w:p>
        </w:tc>
        <w:tc>
          <w:tcPr>
            <w:tcW w:w="6136" w:type="dxa"/>
            <w:gridSpan w:val="9"/>
          </w:tcPr>
          <w:p w14:paraId="067441DC" w14:textId="77777777" w:rsidR="00FD028A" w:rsidRDefault="00FD028A" w:rsidP="00F06A27">
            <w:pPr>
              <w:rPr>
                <w:del w:id="284" w:author="Autor"/>
              </w:rPr>
            </w:pPr>
          </w:p>
        </w:tc>
      </w:tr>
      <w:tr w:rsidR="00FD028A" w14:paraId="55391E83" w14:textId="77777777" w:rsidTr="00A050D2">
        <w:trPr>
          <w:jc w:val="center"/>
          <w:del w:id="285" w:author="Autor"/>
        </w:trPr>
        <w:tc>
          <w:tcPr>
            <w:tcW w:w="3895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26D7BD0A" w14:textId="77777777" w:rsidR="00FD028A" w:rsidRDefault="00FD028A" w:rsidP="00F06A27">
            <w:pPr>
              <w:rPr>
                <w:del w:id="286" w:author="Autor"/>
              </w:rPr>
            </w:pPr>
            <w:del w:id="287" w:author="Autor">
              <w:r>
                <w:delText>Podpis:</w:delText>
              </w:r>
            </w:del>
          </w:p>
        </w:tc>
        <w:tc>
          <w:tcPr>
            <w:tcW w:w="6136" w:type="dxa"/>
            <w:gridSpan w:val="9"/>
          </w:tcPr>
          <w:p w14:paraId="3D7BE626" w14:textId="77777777" w:rsidR="00FD028A" w:rsidRDefault="00FD028A" w:rsidP="00F06A27">
            <w:pPr>
              <w:rPr>
                <w:del w:id="288" w:author="Autor"/>
              </w:rPr>
            </w:pPr>
          </w:p>
        </w:tc>
      </w:tr>
      <w:tr w:rsidR="00FD028A" w14:paraId="42946351" w14:textId="77777777" w:rsidTr="00A050D2">
        <w:trPr>
          <w:jc w:val="center"/>
          <w:del w:id="289" w:author="Autor"/>
        </w:trPr>
        <w:tc>
          <w:tcPr>
            <w:tcW w:w="10031" w:type="dxa"/>
            <w:gridSpan w:val="12"/>
          </w:tcPr>
          <w:p w14:paraId="0B547836" w14:textId="77777777" w:rsidR="00FD028A" w:rsidRDefault="00FD028A" w:rsidP="00F06A27">
            <w:pPr>
              <w:rPr>
                <w:del w:id="290" w:author="Autor"/>
              </w:rPr>
            </w:pPr>
          </w:p>
        </w:tc>
      </w:tr>
      <w:tr w:rsidR="00FD028A" w14:paraId="672ADBAD" w14:textId="77777777" w:rsidTr="00A050D2">
        <w:trPr>
          <w:jc w:val="center"/>
          <w:del w:id="291" w:author="Auto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14:paraId="51B30100" w14:textId="77777777" w:rsidR="00FD028A" w:rsidRDefault="00FD028A" w:rsidP="00F06A27">
            <w:pPr>
              <w:rPr>
                <w:del w:id="292" w:author="Autor"/>
              </w:rPr>
            </w:pPr>
            <w:del w:id="293" w:author="Autor">
              <w:r>
                <w:delText>Schválil:</w:delText>
              </w:r>
            </w:del>
          </w:p>
        </w:tc>
        <w:tc>
          <w:tcPr>
            <w:tcW w:w="6136" w:type="dxa"/>
            <w:gridSpan w:val="9"/>
          </w:tcPr>
          <w:p w14:paraId="5B3A5063" w14:textId="77777777" w:rsidR="00FD028A" w:rsidRDefault="00FD028A" w:rsidP="00F06A27">
            <w:pPr>
              <w:rPr>
                <w:del w:id="294" w:author="Autor"/>
              </w:rPr>
            </w:pPr>
          </w:p>
        </w:tc>
      </w:tr>
      <w:tr w:rsidR="00FD028A" w14:paraId="498A7621" w14:textId="77777777" w:rsidTr="00A050D2">
        <w:trPr>
          <w:jc w:val="center"/>
          <w:del w:id="295" w:author="Auto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14:paraId="723A6365" w14:textId="77777777" w:rsidR="00FD028A" w:rsidRDefault="00FD028A" w:rsidP="00F06A27">
            <w:pPr>
              <w:rPr>
                <w:del w:id="296" w:author="Autor"/>
              </w:rPr>
            </w:pPr>
            <w:del w:id="297" w:author="Autor">
              <w:r>
                <w:delText>Dátum:</w:delText>
              </w:r>
            </w:del>
          </w:p>
        </w:tc>
        <w:tc>
          <w:tcPr>
            <w:tcW w:w="6136" w:type="dxa"/>
            <w:gridSpan w:val="9"/>
          </w:tcPr>
          <w:p w14:paraId="45041AF1" w14:textId="77777777" w:rsidR="00FD028A" w:rsidRDefault="00FD028A" w:rsidP="00F06A27">
            <w:pPr>
              <w:rPr>
                <w:del w:id="298" w:author="Autor"/>
              </w:rPr>
            </w:pPr>
          </w:p>
        </w:tc>
      </w:tr>
      <w:tr w:rsidR="00FD028A" w14:paraId="2650AD07" w14:textId="77777777" w:rsidTr="00A050D2">
        <w:trPr>
          <w:trHeight w:val="256"/>
          <w:jc w:val="center"/>
          <w:del w:id="299" w:author="Auto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14:paraId="5FE29D03" w14:textId="77777777" w:rsidR="00FD028A" w:rsidRDefault="00FD028A" w:rsidP="00F06A27">
            <w:pPr>
              <w:rPr>
                <w:del w:id="300" w:author="Autor"/>
              </w:rPr>
            </w:pPr>
            <w:del w:id="301" w:author="Autor">
              <w:r>
                <w:delText>Podpis:</w:delText>
              </w:r>
            </w:del>
          </w:p>
        </w:tc>
        <w:tc>
          <w:tcPr>
            <w:tcW w:w="6136" w:type="dxa"/>
            <w:gridSpan w:val="9"/>
          </w:tcPr>
          <w:p w14:paraId="13AE71CE" w14:textId="77777777" w:rsidR="00FD028A" w:rsidRDefault="00FD028A" w:rsidP="00F06A27">
            <w:pPr>
              <w:rPr>
                <w:del w:id="302" w:author="Autor"/>
              </w:rPr>
            </w:pPr>
          </w:p>
        </w:tc>
      </w:tr>
    </w:tbl>
    <w:p w14:paraId="000A9A12" w14:textId="77777777" w:rsidR="00FD028A" w:rsidRPr="00BA0E31" w:rsidRDefault="001E0991" w:rsidP="00FD028A">
      <w:pPr>
        <w:rPr>
          <w:del w:id="303" w:author="Autor"/>
          <w:b/>
        </w:rPr>
      </w:pPr>
      <w:del w:id="304" w:author="Autor">
        <w:r w:rsidRPr="00BA0E31">
          <w:rPr>
            <w:b/>
          </w:rPr>
          <w:delText>Prílohy:</w:delText>
        </w:r>
      </w:del>
    </w:p>
    <w:p w14:paraId="05436C2F" w14:textId="77777777" w:rsidR="00633140" w:rsidRDefault="00633140" w:rsidP="00276DA1">
      <w:pPr>
        <w:rPr>
          <w:ins w:id="305" w:author="Autor"/>
        </w:rPr>
        <w:sectPr w:rsidR="00633140" w:rsidSect="0063314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6CB63C9" w14:textId="114E1B58" w:rsidR="00633140" w:rsidRDefault="00633140" w:rsidP="00633140">
      <w:pPr>
        <w:rPr>
          <w:ins w:id="319" w:author="Autor"/>
          <w:sz w:val="20"/>
        </w:rPr>
      </w:pPr>
    </w:p>
    <w:p w14:paraId="73C01672" w14:textId="5F83200C" w:rsidR="00633140" w:rsidRDefault="00633140" w:rsidP="00633140">
      <w:pPr>
        <w:tabs>
          <w:tab w:val="left" w:pos="7780"/>
          <w:tab w:val="left" w:pos="10460"/>
        </w:tabs>
        <w:ind w:left="840"/>
        <w:rPr>
          <w:ins w:id="320" w:author="Autor"/>
          <w:sz w:val="20"/>
        </w:rPr>
      </w:pPr>
      <w:ins w:id="321" w:author="Autor">
        <w:r>
          <w:rPr>
            <w:noProof/>
            <w:sz w:val="20"/>
          </w:rPr>
          <w:drawing>
            <wp:inline distT="0" distB="0" distL="0" distR="0" wp14:anchorId="77C39865" wp14:editId="7A9E83F0">
              <wp:extent cx="1594072" cy="650748"/>
              <wp:effectExtent l="0" t="0" r="0" b="0"/>
              <wp:docPr id="3" name="image2.jpe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age2.jpeg"/>
                      <pic:cNvPicPr/>
                    </pic:nvPicPr>
                    <pic:blipFill>
                      <a:blip r:embed="rId18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94072" cy="65074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sz w:val="20"/>
          </w:rPr>
          <w:tab/>
        </w:r>
        <w:r>
          <w:rPr>
            <w:noProof/>
            <w:position w:val="64"/>
            <w:sz w:val="20"/>
          </w:rPr>
          <w:drawing>
            <wp:inline distT="0" distB="0" distL="0" distR="0" wp14:anchorId="75F39AE7" wp14:editId="2E389309">
              <wp:extent cx="1387262" cy="247173"/>
              <wp:effectExtent l="0" t="0" r="0" b="0"/>
              <wp:docPr id="5" name="image3.jpe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image3.jpeg"/>
                      <pic:cNvPicPr/>
                    </pic:nvPicPr>
                    <pic:blipFill>
                      <a:blip r:embed="rId19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87262" cy="24717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position w:val="64"/>
            <w:sz w:val="20"/>
          </w:rPr>
          <w:tab/>
        </w:r>
        <w:r>
          <w:rPr>
            <w:noProof/>
            <w:position w:val="64"/>
            <w:sz w:val="20"/>
          </w:rPr>
          <w:drawing>
            <wp:inline distT="0" distB="0" distL="0" distR="0" wp14:anchorId="66C7F297" wp14:editId="4B6D9C0E">
              <wp:extent cx="370331" cy="246888"/>
              <wp:effectExtent l="0" t="0" r="0" b="0"/>
              <wp:docPr id="7" name="image4.jpe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image4.jpeg"/>
                      <pic:cNvPicPr/>
                    </pic:nvPicPr>
                    <pic:blipFill>
                      <a:blip r:embed="rId20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0331" cy="24688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B29FA24" w14:textId="77777777" w:rsidR="00633140" w:rsidRDefault="00633140" w:rsidP="00633140">
      <w:pPr>
        <w:pStyle w:val="Zkladntext"/>
        <w:rPr>
          <w:ins w:id="322" w:author="Autor"/>
          <w:rFonts w:ascii="Times New Roman"/>
          <w:b w:val="0"/>
          <w:sz w:val="20"/>
        </w:rPr>
      </w:pPr>
    </w:p>
    <w:p w14:paraId="046E121F" w14:textId="3E4CC0F8" w:rsidR="00633140" w:rsidRDefault="00A4330A" w:rsidP="00633140">
      <w:pPr>
        <w:pStyle w:val="Zkladntext"/>
        <w:rPr>
          <w:ins w:id="323" w:author="Autor"/>
          <w:rFonts w:ascii="Times New Roman"/>
          <w:b w:val="0"/>
          <w:sz w:val="20"/>
        </w:rPr>
      </w:pPr>
      <w:ins w:id="324" w:author="Autor">
        <w:r>
          <w:rPr>
            <w:rFonts w:ascii="Times New Roman"/>
            <w:b w:val="0"/>
            <w:noProof/>
            <w:sz w:val="20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93056" behindDoc="1" locked="0" layoutInCell="1" allowOverlap="1" wp14:anchorId="2193B998" wp14:editId="541851B8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144145</wp:posOffset>
                  </wp:positionV>
                  <wp:extent cx="7515225" cy="3371850"/>
                  <wp:effectExtent l="57150" t="38100" r="66675" b="76200"/>
                  <wp:wrapNone/>
                  <wp:docPr id="630" name="Obdĺžnik 6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15225" cy="337185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dk1">
                                  <a:tint val="50000"/>
                                  <a:satMod val="300000"/>
                                </a:schemeClr>
                              </a:gs>
                              <a:gs pos="48000">
                                <a:schemeClr val="dk1">
                                  <a:tint val="37000"/>
                                  <a:satMod val="300000"/>
                                </a:schemeClr>
                              </a:gs>
                              <a:gs pos="100000">
                                <a:schemeClr val="dk1">
                                  <a:tint val="15000"/>
                                  <a:satMod val="350000"/>
                                </a:schemeClr>
                              </a:gs>
                            </a:gsLst>
                          </a:gradFill>
                          <a:ln>
                            <a:noFill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66C99D1B" id="Obdĺžnik 630" o:spid="_x0000_s1026" style="position:absolute;margin-left:1.5pt;margin-top:11.35pt;width:591.75pt;height:265.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" fillcolor="gray [1616]" stroked="f">
                  <v:fill color2="#d9d9d9 [496]" rotate="t" angle="180" colors="0 #bcbcbc;31457f #d0d0d0;1 #ededed" focus="100%" type="gradient"/>
                  <v:shadow on="t" color="black" opacity="24903f" origin=",.5" offset="0,.55556mm"/>
                </v:rect>
              </w:pict>
            </mc:Fallback>
          </mc:AlternateContent>
        </w:r>
      </w:ins>
    </w:p>
    <w:p w14:paraId="0DB9D6FA" w14:textId="3716F0B5" w:rsidR="00633140" w:rsidRDefault="00633140" w:rsidP="00633140">
      <w:pPr>
        <w:pStyle w:val="Zkladntext"/>
        <w:rPr>
          <w:ins w:id="325" w:author="Autor"/>
          <w:rFonts w:ascii="Times New Roman"/>
          <w:b w:val="0"/>
          <w:sz w:val="20"/>
        </w:rPr>
      </w:pPr>
    </w:p>
    <w:p w14:paraId="2D78F2A3" w14:textId="77777777" w:rsidR="00633140" w:rsidRDefault="00633140" w:rsidP="00633140">
      <w:pPr>
        <w:pStyle w:val="Zkladntext"/>
        <w:rPr>
          <w:ins w:id="326" w:author="Autor"/>
          <w:rFonts w:ascii="Times New Roman"/>
          <w:b w:val="0"/>
          <w:sz w:val="20"/>
        </w:rPr>
      </w:pPr>
    </w:p>
    <w:p w14:paraId="14012B70" w14:textId="77777777" w:rsidR="00633140" w:rsidRDefault="00633140" w:rsidP="00633140">
      <w:pPr>
        <w:pStyle w:val="Zkladntext"/>
        <w:rPr>
          <w:ins w:id="327" w:author="Autor"/>
          <w:rFonts w:ascii="Times New Roman"/>
          <w:b w:val="0"/>
          <w:sz w:val="20"/>
        </w:rPr>
      </w:pPr>
    </w:p>
    <w:p w14:paraId="0BEC2176" w14:textId="77777777" w:rsidR="00633140" w:rsidRDefault="00633140" w:rsidP="00633140">
      <w:pPr>
        <w:pStyle w:val="Zkladntext"/>
        <w:rPr>
          <w:ins w:id="328" w:author="Autor"/>
          <w:rFonts w:ascii="Times New Roman"/>
          <w:b w:val="0"/>
          <w:sz w:val="20"/>
        </w:rPr>
      </w:pPr>
    </w:p>
    <w:p w14:paraId="7CCC6110" w14:textId="77777777" w:rsidR="00633140" w:rsidRDefault="00633140" w:rsidP="00633140">
      <w:pPr>
        <w:pStyle w:val="Zkladntext"/>
        <w:rPr>
          <w:ins w:id="329" w:author="Autor"/>
          <w:rFonts w:ascii="Times New Roman"/>
          <w:b w:val="0"/>
          <w:sz w:val="20"/>
        </w:rPr>
      </w:pPr>
    </w:p>
    <w:p w14:paraId="47B4A1AA" w14:textId="77777777" w:rsidR="00633140" w:rsidRDefault="00633140" w:rsidP="00633140">
      <w:pPr>
        <w:pStyle w:val="Zkladntext"/>
        <w:rPr>
          <w:ins w:id="330" w:author="Autor"/>
          <w:rFonts w:ascii="Times New Roman"/>
          <w:b w:val="0"/>
          <w:sz w:val="20"/>
        </w:rPr>
      </w:pPr>
    </w:p>
    <w:p w14:paraId="77AAE486" w14:textId="77777777" w:rsidR="00633140" w:rsidRDefault="00633140" w:rsidP="00633140">
      <w:pPr>
        <w:pStyle w:val="Zkladntext"/>
        <w:rPr>
          <w:ins w:id="331" w:author="Autor"/>
          <w:rFonts w:ascii="Times New Roman"/>
          <w:b w:val="0"/>
          <w:sz w:val="20"/>
        </w:rPr>
      </w:pPr>
    </w:p>
    <w:p w14:paraId="720DECDA" w14:textId="77777777" w:rsidR="00633140" w:rsidRDefault="00633140" w:rsidP="00633140">
      <w:pPr>
        <w:pStyle w:val="Zkladntext"/>
        <w:rPr>
          <w:ins w:id="332" w:author="Autor"/>
          <w:rFonts w:ascii="Times New Roman"/>
          <w:b w:val="0"/>
          <w:sz w:val="20"/>
        </w:rPr>
      </w:pPr>
    </w:p>
    <w:p w14:paraId="1B4450EC" w14:textId="77777777" w:rsidR="00633140" w:rsidRDefault="00633140" w:rsidP="00633140">
      <w:pPr>
        <w:pStyle w:val="Zkladntext"/>
        <w:rPr>
          <w:ins w:id="333" w:author="Autor"/>
          <w:rFonts w:ascii="Times New Roman"/>
          <w:b w:val="0"/>
          <w:sz w:val="20"/>
        </w:rPr>
      </w:pPr>
    </w:p>
    <w:p w14:paraId="26E12C9A" w14:textId="697DFFDB" w:rsidR="00633140" w:rsidRPr="00A4330A" w:rsidRDefault="00A4330A" w:rsidP="00A4330A">
      <w:pPr>
        <w:pStyle w:val="Zkladntext"/>
        <w:jc w:val="center"/>
        <w:rPr>
          <w:ins w:id="334" w:author="Autor"/>
          <w:rFonts w:cs="Tahoma"/>
          <w:b w:val="0"/>
          <w:sz w:val="70"/>
          <w:szCs w:val="70"/>
        </w:rPr>
      </w:pPr>
      <w:ins w:id="335" w:author="Autor">
        <w:r w:rsidRPr="00A4330A">
          <w:rPr>
            <w:rFonts w:cs="Tahoma"/>
            <w:b w:val="0"/>
            <w:sz w:val="70"/>
            <w:szCs w:val="70"/>
          </w:rPr>
          <w:t>Záverečná správa výzvy</w:t>
        </w:r>
        <w:r>
          <w:rPr>
            <w:rStyle w:val="Odkaznapoznmkupodiarou"/>
            <w:b w:val="0"/>
            <w:sz w:val="70"/>
            <w:szCs w:val="70"/>
          </w:rPr>
          <w:footnoteReference w:id="11"/>
        </w:r>
      </w:ins>
    </w:p>
    <w:p w14:paraId="2778D2A2" w14:textId="77777777" w:rsidR="00633140" w:rsidRDefault="00633140" w:rsidP="00633140">
      <w:pPr>
        <w:pStyle w:val="Zkladntext"/>
        <w:rPr>
          <w:ins w:id="340" w:author="Autor"/>
          <w:rFonts w:ascii="Times New Roman"/>
          <w:b w:val="0"/>
          <w:sz w:val="20"/>
        </w:rPr>
      </w:pPr>
    </w:p>
    <w:p w14:paraId="5756B079" w14:textId="77777777" w:rsidR="00633140" w:rsidRDefault="00633140" w:rsidP="00633140">
      <w:pPr>
        <w:pStyle w:val="Zkladntext"/>
        <w:rPr>
          <w:ins w:id="341" w:author="Autor"/>
          <w:rFonts w:ascii="Times New Roman"/>
          <w:b w:val="0"/>
          <w:sz w:val="20"/>
        </w:rPr>
      </w:pPr>
    </w:p>
    <w:p w14:paraId="33BD05DF" w14:textId="77777777" w:rsidR="00633140" w:rsidRDefault="00633140" w:rsidP="00633140">
      <w:pPr>
        <w:pStyle w:val="Zkladntext"/>
        <w:rPr>
          <w:ins w:id="342" w:author="Autor"/>
          <w:rFonts w:ascii="Times New Roman"/>
          <w:b w:val="0"/>
          <w:sz w:val="20"/>
        </w:rPr>
      </w:pPr>
    </w:p>
    <w:p w14:paraId="759715C6" w14:textId="77777777" w:rsidR="00633140" w:rsidRDefault="00633140" w:rsidP="00633140">
      <w:pPr>
        <w:pStyle w:val="Zkladntext"/>
        <w:rPr>
          <w:ins w:id="343" w:author="Autor"/>
          <w:rFonts w:ascii="Times New Roman"/>
          <w:b w:val="0"/>
          <w:sz w:val="20"/>
        </w:rPr>
      </w:pPr>
    </w:p>
    <w:p w14:paraId="402B3DFF" w14:textId="77777777" w:rsidR="00633140" w:rsidRDefault="00633140" w:rsidP="00633140">
      <w:pPr>
        <w:pStyle w:val="Zkladntext"/>
        <w:rPr>
          <w:ins w:id="344" w:author="Autor"/>
          <w:rFonts w:ascii="Times New Roman"/>
          <w:b w:val="0"/>
          <w:sz w:val="20"/>
        </w:rPr>
      </w:pPr>
    </w:p>
    <w:p w14:paraId="55F63D39" w14:textId="77777777" w:rsidR="00633140" w:rsidRDefault="00633140" w:rsidP="00633140">
      <w:pPr>
        <w:pStyle w:val="Zkladntext"/>
        <w:rPr>
          <w:ins w:id="345" w:author="Autor"/>
          <w:rFonts w:ascii="Times New Roman"/>
          <w:b w:val="0"/>
          <w:sz w:val="20"/>
        </w:rPr>
      </w:pPr>
    </w:p>
    <w:p w14:paraId="62978886" w14:textId="77777777" w:rsidR="00633140" w:rsidRDefault="00633140" w:rsidP="00633140">
      <w:pPr>
        <w:pStyle w:val="Zkladntext"/>
        <w:rPr>
          <w:ins w:id="346" w:author="Autor"/>
          <w:rFonts w:ascii="Times New Roman"/>
          <w:b w:val="0"/>
          <w:sz w:val="20"/>
        </w:rPr>
      </w:pPr>
    </w:p>
    <w:p w14:paraId="6A5D6E32" w14:textId="77777777" w:rsidR="00633140" w:rsidRDefault="00633140" w:rsidP="00633140">
      <w:pPr>
        <w:pStyle w:val="Zkladntext"/>
        <w:rPr>
          <w:ins w:id="347" w:author="Autor"/>
          <w:rFonts w:ascii="Times New Roman"/>
          <w:b w:val="0"/>
          <w:sz w:val="20"/>
        </w:rPr>
      </w:pPr>
    </w:p>
    <w:p w14:paraId="1D595520" w14:textId="77777777" w:rsidR="00633140" w:rsidRDefault="00633140" w:rsidP="00633140">
      <w:pPr>
        <w:pStyle w:val="Zkladntext"/>
        <w:rPr>
          <w:ins w:id="348" w:author="Autor"/>
          <w:rFonts w:ascii="Times New Roman"/>
          <w:b w:val="0"/>
          <w:sz w:val="20"/>
        </w:rPr>
      </w:pPr>
    </w:p>
    <w:p w14:paraId="072361C1" w14:textId="77777777" w:rsidR="00633140" w:rsidRDefault="00633140" w:rsidP="00633140">
      <w:pPr>
        <w:pStyle w:val="Zkladntext"/>
        <w:rPr>
          <w:ins w:id="349" w:author="Autor"/>
          <w:rFonts w:ascii="Times New Roman"/>
          <w:b w:val="0"/>
          <w:sz w:val="20"/>
        </w:rPr>
      </w:pPr>
    </w:p>
    <w:p w14:paraId="7369D445" w14:textId="77777777" w:rsidR="00633140" w:rsidRDefault="00633140" w:rsidP="00633140">
      <w:pPr>
        <w:pStyle w:val="Zkladntext"/>
        <w:rPr>
          <w:ins w:id="350" w:author="Autor"/>
          <w:rFonts w:ascii="Times New Roman"/>
          <w:b w:val="0"/>
          <w:sz w:val="20"/>
        </w:rPr>
      </w:pPr>
    </w:p>
    <w:p w14:paraId="3E014CE2" w14:textId="4104031F" w:rsidR="00633140" w:rsidRDefault="00633140" w:rsidP="00633140">
      <w:pPr>
        <w:pStyle w:val="Zkladntext"/>
        <w:spacing w:before="1"/>
        <w:rPr>
          <w:ins w:id="351" w:author="Autor"/>
          <w:rFonts w:ascii="Times New Roman"/>
          <w:b w:val="0"/>
          <w:sz w:val="27"/>
        </w:rPr>
      </w:pPr>
      <w:ins w:id="352" w:author="Autor">
        <w:r>
          <w:rPr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69504" behindDoc="1" locked="0" layoutInCell="1" allowOverlap="1" wp14:anchorId="7E9FE13C" wp14:editId="33B3FA04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225425</wp:posOffset>
                  </wp:positionV>
                  <wp:extent cx="6477000" cy="0"/>
                  <wp:effectExtent l="9525" t="12065" r="9525" b="6985"/>
                  <wp:wrapTopAndBottom/>
                  <wp:docPr id="622" name="Rovná spojnica 6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2740E99" id="Rovná spojnica 62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7.75pt" to="552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52EF50A5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353" w:author="Autor"/>
          <w:rFonts w:cs="Tahoma"/>
        </w:rPr>
      </w:pPr>
      <w:ins w:id="354" w:author="Autor">
        <w:r w:rsidRPr="00741589">
          <w:rPr>
            <w:rFonts w:cs="Tahoma"/>
          </w:rPr>
          <w:t>Operačný program:</w:t>
        </w:r>
      </w:ins>
    </w:p>
    <w:p w14:paraId="41F59BEA" w14:textId="505F47A4" w:rsidR="00633140" w:rsidRPr="00741589" w:rsidRDefault="00633140" w:rsidP="00633140">
      <w:pPr>
        <w:pStyle w:val="Zkladntext"/>
        <w:spacing w:line="20" w:lineRule="exact"/>
        <w:ind w:left="835"/>
        <w:rPr>
          <w:ins w:id="355" w:author="Autor"/>
          <w:rFonts w:cs="Tahoma"/>
          <w:b w:val="0"/>
          <w:sz w:val="2"/>
        </w:rPr>
      </w:pPr>
      <w:ins w:id="356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5690C138" wp14:editId="1A8B436C">
                  <wp:extent cx="6477000" cy="6350"/>
                  <wp:effectExtent l="6350" t="6985" r="12700" b="5715"/>
                  <wp:docPr id="619" name="Skupina 6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620" name="Line 6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1" name="Line 6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12698305" id="Skupina 619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">
                  <v:line id="Line 660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" strokecolor="#a7a9ac" strokeweight=".5pt"/>
                  <v:line id="Line 661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" strokecolor="#a7a9ac" strokeweight=".5pt"/>
                  <w10:anchorlock/>
                </v:group>
              </w:pict>
            </mc:Fallback>
          </mc:AlternateContent>
        </w:r>
      </w:ins>
    </w:p>
    <w:p w14:paraId="066B2EE9" w14:textId="3B66EDBD" w:rsidR="00633140" w:rsidRPr="00741589" w:rsidRDefault="00633140" w:rsidP="00633140">
      <w:pPr>
        <w:pStyle w:val="Zkladntext"/>
        <w:spacing w:before="91"/>
        <w:ind w:left="840"/>
        <w:rPr>
          <w:ins w:id="357" w:author="Autor"/>
          <w:rFonts w:cs="Tahoma"/>
        </w:rPr>
      </w:pPr>
      <w:ins w:id="358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70528" behindDoc="1" locked="0" layoutInCell="1" allowOverlap="1" wp14:anchorId="0A515617" wp14:editId="6BA64326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240665</wp:posOffset>
                  </wp:positionV>
                  <wp:extent cx="6477000" cy="6350"/>
                  <wp:effectExtent l="9525" t="2540" r="9525" b="10160"/>
                  <wp:wrapTopAndBottom/>
                  <wp:docPr id="616" name="Skupina 6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79"/>
                            <a:chExt cx="10200" cy="10"/>
                          </a:xfrm>
                        </wpg:grpSpPr>
                        <wps:wsp>
                          <wps:cNvPr id="617" name="Line 6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" name="Line 6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3F75E35" id="Skupina 616" o:spid="_x0000_s1026" style="position:absolute;margin-left:42pt;margin-top:18.95pt;width:510pt;height:.5pt;z-index:-251645952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">
                  <v:line id="Line 685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" strokecolor="#a7a9ac" strokeweight=".5pt"/>
                  <v:line id="Line 686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Prioritná os:</w:t>
        </w:r>
      </w:ins>
    </w:p>
    <w:p w14:paraId="58F35E62" w14:textId="18DBF81C" w:rsidR="00633140" w:rsidRPr="00741589" w:rsidRDefault="00633140" w:rsidP="00633140">
      <w:pPr>
        <w:pStyle w:val="Zkladntext"/>
        <w:spacing w:before="72" w:after="120"/>
        <w:ind w:left="840"/>
        <w:rPr>
          <w:ins w:id="359" w:author="Autor"/>
          <w:rFonts w:cs="Tahoma"/>
        </w:rPr>
      </w:pPr>
      <w:ins w:id="360" w:author="Autor">
        <w:r w:rsidRPr="00741589">
          <w:rPr>
            <w:rFonts w:cs="Tahoma"/>
          </w:rPr>
          <w:t>Konkrétny cieľ</w:t>
        </w:r>
        <w:r w:rsidR="00276A16">
          <w:rPr>
            <w:rStyle w:val="Odkaznapoznmkupodiarou"/>
          </w:rPr>
          <w:footnoteReference w:id="12"/>
        </w:r>
        <w:r w:rsidRPr="00741589">
          <w:rPr>
            <w:rFonts w:cs="Tahoma"/>
          </w:rPr>
          <w:t>:</w:t>
        </w:r>
      </w:ins>
    </w:p>
    <w:p w14:paraId="0B78C938" w14:textId="3BD3243E" w:rsidR="00633140" w:rsidRPr="00741589" w:rsidRDefault="00633140" w:rsidP="00633140">
      <w:pPr>
        <w:pStyle w:val="Zkladntext"/>
        <w:spacing w:line="20" w:lineRule="exact"/>
        <w:ind w:left="835"/>
        <w:rPr>
          <w:ins w:id="363" w:author="Autor"/>
          <w:rFonts w:cs="Tahoma"/>
          <w:b w:val="0"/>
          <w:sz w:val="2"/>
        </w:rPr>
      </w:pPr>
      <w:ins w:id="364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6D60748A" wp14:editId="646AFC7E">
                  <wp:extent cx="6477000" cy="6350"/>
                  <wp:effectExtent l="6350" t="10795" r="12700" b="1905"/>
                  <wp:docPr id="613" name="Skupina 6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614" name="Line 6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5" name="Line 6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3C786755" id="Skupina 613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A9MD58pQIAAE8IAAAOAAAAAAAAAAAAAAAAAC4CAABk&#10;cnMvZTJvRG9jLnhtbFBLAQItABQABgAIAAAAIQAf4D9k2QAAAAQBAAAPAAAAAAAAAAAAAAAAAP8E&#10;AABkcnMvZG93bnJldi54bWxQSwUGAAAAAAQABADzAAAABQYAAAAA&#10;">
                  <v:line id="Line 657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" strokecolor="#a7a9ac" strokeweight=".5pt"/>
                  <v:line id="Line 658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" strokecolor="#a7a9ac" strokeweight=".5pt"/>
                  <w10:anchorlock/>
                </v:group>
              </w:pict>
            </mc:Fallback>
          </mc:AlternateContent>
        </w:r>
      </w:ins>
    </w:p>
    <w:p w14:paraId="33CC273C" w14:textId="651373C8" w:rsidR="00633140" w:rsidRPr="00741589" w:rsidRDefault="00633140" w:rsidP="00633140">
      <w:pPr>
        <w:pStyle w:val="Zkladntext"/>
        <w:tabs>
          <w:tab w:val="left" w:pos="3409"/>
        </w:tabs>
        <w:spacing w:before="91"/>
        <w:ind w:left="840"/>
        <w:rPr>
          <w:ins w:id="365" w:author="Autor"/>
          <w:rFonts w:cs="Tahoma"/>
          <w:b w:val="0"/>
        </w:rPr>
      </w:pPr>
      <w:ins w:id="366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71552" behindDoc="1" locked="0" layoutInCell="1" allowOverlap="1" wp14:anchorId="2863B736" wp14:editId="776558FE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240665</wp:posOffset>
                  </wp:positionV>
                  <wp:extent cx="6477000" cy="6350"/>
                  <wp:effectExtent l="9525" t="6350" r="9525" b="6350"/>
                  <wp:wrapTopAndBottom/>
                  <wp:docPr id="610" name="Skupina 6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79"/>
                            <a:chExt cx="10200" cy="10"/>
                          </a:xfrm>
                        </wpg:grpSpPr>
                        <wps:wsp>
                          <wps:cNvPr id="611" name="Line 6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2" name="Line 6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28C22C9" id="Skupina 610" o:spid="_x0000_s1026" style="position:absolute;margin-left:42pt;margin-top:18.95pt;width:510pt;height:.5pt;z-index:-251644928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">
                  <v:line id="Line 688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" strokecolor="#a7a9ac" strokeweight=".5pt"/>
                  <v:line id="Line 689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  <w:w w:val="95"/>
          </w:rPr>
          <w:t>Posudzované</w:t>
        </w:r>
        <w:r w:rsidRPr="00741589">
          <w:rPr>
            <w:rFonts w:cs="Tahoma"/>
            <w:spacing w:val="-27"/>
            <w:w w:val="95"/>
          </w:rPr>
          <w:t xml:space="preserve"> </w:t>
        </w:r>
        <w:r w:rsidRPr="00741589">
          <w:rPr>
            <w:rFonts w:cs="Tahoma"/>
            <w:w w:val="95"/>
          </w:rPr>
          <w:t>časové</w:t>
        </w:r>
        <w:r w:rsidRPr="00741589">
          <w:rPr>
            <w:rFonts w:cs="Tahoma"/>
            <w:spacing w:val="-26"/>
            <w:w w:val="95"/>
          </w:rPr>
          <w:t xml:space="preserve"> </w:t>
        </w:r>
        <w:r w:rsidRPr="00741589">
          <w:rPr>
            <w:rFonts w:cs="Tahoma"/>
            <w:w w:val="95"/>
          </w:rPr>
          <w:t>obdobie</w:t>
        </w:r>
        <w:r w:rsidRPr="00741589">
          <w:rPr>
            <w:rFonts w:cs="Tahoma"/>
            <w:spacing w:val="-26"/>
            <w:w w:val="95"/>
          </w:rPr>
          <w:t xml:space="preserve"> </w:t>
        </w:r>
        <w:r w:rsidR="00CA7645">
          <w:rPr>
            <w:rFonts w:cs="Tahoma"/>
            <w:w w:val="95"/>
          </w:rPr>
          <w:t>výzvy:</w:t>
        </w:r>
        <w:r w:rsidR="00CA7645">
          <w:rPr>
            <w:rStyle w:val="Odkaznapoznmkupodiarou"/>
            <w:w w:val="95"/>
          </w:rPr>
          <w:footnoteReference w:id="13"/>
        </w:r>
      </w:ins>
    </w:p>
    <w:p w14:paraId="3A0A03FC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369" w:author="Autor"/>
          <w:rFonts w:cs="Tahoma"/>
        </w:rPr>
      </w:pPr>
      <w:ins w:id="370" w:author="Autor">
        <w:r w:rsidRPr="00741589">
          <w:rPr>
            <w:rFonts w:cs="Tahoma"/>
          </w:rPr>
          <w:t>Kód výzvy:</w:t>
        </w:r>
      </w:ins>
    </w:p>
    <w:p w14:paraId="2D47B68F" w14:textId="1FC72573" w:rsidR="00633140" w:rsidRPr="00741589" w:rsidRDefault="00633140" w:rsidP="00633140">
      <w:pPr>
        <w:pStyle w:val="Zkladntext"/>
        <w:spacing w:line="20" w:lineRule="exact"/>
        <w:ind w:left="835"/>
        <w:rPr>
          <w:ins w:id="371" w:author="Autor"/>
          <w:rFonts w:cs="Tahoma"/>
          <w:b w:val="0"/>
          <w:sz w:val="2"/>
        </w:rPr>
      </w:pPr>
      <w:ins w:id="372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14786DCF" wp14:editId="061405B5">
                  <wp:extent cx="6477000" cy="6350"/>
                  <wp:effectExtent l="6350" t="5080" r="12700" b="7620"/>
                  <wp:docPr id="607" name="Skupina 6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608" name="Line 6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" name="Line 6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4574689B" id="Skupina 607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Bv/nnlpQIAAE8IAAAOAAAAAAAAAAAAAAAAAC4CAABk&#10;cnMvZTJvRG9jLnhtbFBLAQItABQABgAIAAAAIQAf4D9k2QAAAAQBAAAPAAAAAAAAAAAAAAAAAP8E&#10;AABkcnMvZG93bnJldi54bWxQSwUGAAAAAAQABADzAAAABQYAAAAA&#10;">
                  <v:line id="Line 654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" strokecolor="#a7a9ac" strokeweight=".5pt"/>
                  <v:line id="Line 655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" strokecolor="#a7a9ac" strokeweight=".5pt"/>
                  <w10:anchorlock/>
                </v:group>
              </w:pict>
            </mc:Fallback>
          </mc:AlternateContent>
        </w:r>
      </w:ins>
    </w:p>
    <w:p w14:paraId="333367E3" w14:textId="1A7816D3" w:rsidR="00633140" w:rsidRPr="00741589" w:rsidRDefault="00633140" w:rsidP="00633140">
      <w:pPr>
        <w:pStyle w:val="Zkladntext"/>
        <w:spacing w:before="91" w:line="261" w:lineRule="auto"/>
        <w:ind w:left="840" w:right="8496"/>
        <w:rPr>
          <w:ins w:id="373" w:author="Autor"/>
          <w:rFonts w:cs="Tahoma"/>
        </w:rPr>
      </w:pPr>
      <w:ins w:id="374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72576" behindDoc="1" locked="0" layoutInCell="1" allowOverlap="1" wp14:anchorId="6B1953D8" wp14:editId="492BA6ED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358140</wp:posOffset>
                  </wp:positionV>
                  <wp:extent cx="6477000" cy="0"/>
                  <wp:effectExtent l="9525" t="13335" r="9525" b="5715"/>
                  <wp:wrapTopAndBottom/>
                  <wp:docPr id="606" name="Rovná spojnica 6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561AE45" id="Rovná spojnica 606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28.2pt" to="55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  <w:r w:rsidRPr="00741589">
          <w:rPr>
            <w:rFonts w:cs="Tahoma"/>
            <w:w w:val="90"/>
          </w:rPr>
          <w:t xml:space="preserve">Kód súvisiacej výzvy na predkladanie </w:t>
        </w:r>
        <w:r w:rsidRPr="00741589">
          <w:rPr>
            <w:rFonts w:cs="Tahoma"/>
          </w:rPr>
          <w:t>PZ:</w:t>
        </w:r>
        <w:r w:rsidR="00CA7645">
          <w:rPr>
            <w:rStyle w:val="Odkaznapoznmkupodiarou"/>
          </w:rPr>
          <w:footnoteReference w:id="14"/>
        </w:r>
      </w:ins>
    </w:p>
    <w:p w14:paraId="5625446F" w14:textId="77777777" w:rsidR="00633140" w:rsidRDefault="00633140" w:rsidP="00633140">
      <w:pPr>
        <w:spacing w:line="261" w:lineRule="auto"/>
        <w:rPr>
          <w:ins w:id="377" w:author="Autor"/>
        </w:rPr>
        <w:sectPr w:rsidR="00633140" w:rsidSect="00633140">
          <w:footerReference w:type="default" r:id="rId21"/>
          <w:footnotePr>
            <w:pos w:val="beneathText"/>
          </w:footnotePr>
          <w:pgSz w:w="11900" w:h="16840"/>
          <w:pgMar w:top="840" w:right="0" w:bottom="1240" w:left="0" w:header="708" w:footer="1040" w:gutter="0"/>
          <w:pgNumType w:start="1"/>
          <w:cols w:space="708"/>
        </w:sectPr>
      </w:pPr>
    </w:p>
    <w:p w14:paraId="6EBF2F69" w14:textId="77777777" w:rsidR="00633140" w:rsidRPr="00741589" w:rsidRDefault="00633140" w:rsidP="00633140">
      <w:pPr>
        <w:pStyle w:val="Nadpis1"/>
        <w:numPr>
          <w:ilvl w:val="0"/>
          <w:numId w:val="7"/>
        </w:numPr>
        <w:tabs>
          <w:tab w:val="left" w:pos="1639"/>
          <w:tab w:val="left" w:pos="1640"/>
        </w:tabs>
        <w:spacing w:before="102" w:line="261" w:lineRule="auto"/>
        <w:ind w:right="2794"/>
        <w:rPr>
          <w:ins w:id="399" w:author="Autor"/>
          <w:rFonts w:cs="Tahoma"/>
        </w:rPr>
      </w:pPr>
      <w:ins w:id="400" w:author="Autor">
        <w:r w:rsidRPr="00741589">
          <w:rPr>
            <w:rFonts w:cs="Tahoma"/>
            <w:color w:val="0064A3"/>
            <w:w w:val="95"/>
          </w:rPr>
          <w:lastRenderedPageBreak/>
          <w:t>Súhrnné</w:t>
        </w:r>
        <w:r w:rsidRPr="00741589">
          <w:rPr>
            <w:rFonts w:cs="Tahoma"/>
            <w:color w:val="0064A3"/>
            <w:spacing w:val="-83"/>
            <w:w w:val="95"/>
          </w:rPr>
          <w:t xml:space="preserve"> </w:t>
        </w:r>
        <w:r w:rsidRPr="00741589">
          <w:rPr>
            <w:rFonts w:cs="Tahoma"/>
            <w:color w:val="0064A3"/>
            <w:w w:val="95"/>
          </w:rPr>
          <w:t>informácie</w:t>
        </w:r>
        <w:r w:rsidRPr="00741589">
          <w:rPr>
            <w:rFonts w:cs="Tahoma"/>
            <w:color w:val="0064A3"/>
            <w:spacing w:val="-82"/>
            <w:w w:val="95"/>
          </w:rPr>
          <w:t xml:space="preserve"> </w:t>
        </w:r>
        <w:r w:rsidRPr="00741589">
          <w:rPr>
            <w:rFonts w:cs="Tahoma"/>
            <w:color w:val="0064A3"/>
            <w:w w:val="95"/>
          </w:rPr>
          <w:t>o</w:t>
        </w:r>
        <w:r w:rsidRPr="00741589">
          <w:rPr>
            <w:rFonts w:cs="Tahoma"/>
            <w:color w:val="0064A3"/>
            <w:spacing w:val="-82"/>
            <w:w w:val="95"/>
          </w:rPr>
          <w:t xml:space="preserve"> </w:t>
        </w:r>
        <w:r w:rsidRPr="00741589">
          <w:rPr>
            <w:rFonts w:cs="Tahoma"/>
            <w:color w:val="0064A3"/>
            <w:w w:val="95"/>
          </w:rPr>
          <w:t>ŽoNFP,</w:t>
        </w:r>
        <w:r w:rsidRPr="00741589">
          <w:rPr>
            <w:rFonts w:cs="Tahoma"/>
            <w:color w:val="0064A3"/>
            <w:spacing w:val="-83"/>
            <w:w w:val="95"/>
          </w:rPr>
          <w:t xml:space="preserve"> </w:t>
        </w:r>
        <w:r w:rsidRPr="00741589">
          <w:rPr>
            <w:rFonts w:cs="Tahoma"/>
            <w:color w:val="0064A3"/>
            <w:w w:val="95"/>
          </w:rPr>
          <w:t>ktoré</w:t>
        </w:r>
        <w:r w:rsidRPr="00741589">
          <w:rPr>
            <w:rFonts w:cs="Tahoma"/>
            <w:color w:val="0064A3"/>
            <w:spacing w:val="-82"/>
            <w:w w:val="95"/>
          </w:rPr>
          <w:t xml:space="preserve"> </w:t>
        </w:r>
        <w:r w:rsidRPr="00741589">
          <w:rPr>
            <w:rFonts w:cs="Tahoma"/>
            <w:color w:val="0064A3"/>
            <w:w w:val="95"/>
          </w:rPr>
          <w:t xml:space="preserve">boli </w:t>
        </w:r>
        <w:r w:rsidRPr="00741589">
          <w:rPr>
            <w:rFonts w:cs="Tahoma"/>
            <w:color w:val="0064A3"/>
            <w:w w:val="90"/>
          </w:rPr>
          <w:t>predmetom administratívneho</w:t>
        </w:r>
        <w:r w:rsidRPr="00741589">
          <w:rPr>
            <w:rFonts w:cs="Tahoma"/>
            <w:color w:val="0064A3"/>
            <w:spacing w:val="-82"/>
            <w:w w:val="90"/>
          </w:rPr>
          <w:t xml:space="preserve"> </w:t>
        </w:r>
        <w:r w:rsidRPr="00741589">
          <w:rPr>
            <w:rFonts w:cs="Tahoma"/>
            <w:color w:val="0064A3"/>
            <w:w w:val="90"/>
          </w:rPr>
          <w:t>overenia</w:t>
        </w:r>
      </w:ins>
    </w:p>
    <w:p w14:paraId="378ACE39" w14:textId="397D8431" w:rsidR="00633140" w:rsidRPr="00741589" w:rsidRDefault="00633140" w:rsidP="00633140">
      <w:pPr>
        <w:pStyle w:val="Zkladntext"/>
        <w:spacing w:before="9"/>
        <w:rPr>
          <w:ins w:id="401" w:author="Autor"/>
          <w:rFonts w:cs="Tahoma"/>
          <w:sz w:val="19"/>
        </w:rPr>
      </w:pPr>
      <w:ins w:id="402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73600" behindDoc="1" locked="0" layoutInCell="1" allowOverlap="1" wp14:anchorId="45B287C5" wp14:editId="2AAFB874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179705</wp:posOffset>
                  </wp:positionV>
                  <wp:extent cx="6477000" cy="0"/>
                  <wp:effectExtent l="9525" t="8255" r="9525" b="10795"/>
                  <wp:wrapTopAndBottom/>
                  <wp:docPr id="605" name="Rovná spojnica 6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9C94FF" id="Rovná spojnica 605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4.15pt" to="552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l8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63163CF1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03" w:author="Autor"/>
          <w:rFonts w:cs="Tahoma"/>
        </w:rPr>
      </w:pPr>
      <w:ins w:id="404" w:author="Autor">
        <w:r w:rsidRPr="00741589">
          <w:rPr>
            <w:rFonts w:cs="Tahoma"/>
          </w:rPr>
          <w:t>Počet prijatých ŽoNFP:</w:t>
        </w:r>
      </w:ins>
    </w:p>
    <w:p w14:paraId="672CDA64" w14:textId="33D9C7B0" w:rsidR="00633140" w:rsidRPr="00741589" w:rsidRDefault="00633140" w:rsidP="00633140">
      <w:pPr>
        <w:pStyle w:val="Zkladntext"/>
        <w:spacing w:line="20" w:lineRule="exact"/>
        <w:ind w:left="835"/>
        <w:rPr>
          <w:ins w:id="405" w:author="Autor"/>
          <w:rFonts w:cs="Tahoma"/>
          <w:b w:val="0"/>
          <w:sz w:val="2"/>
        </w:rPr>
      </w:pPr>
      <w:ins w:id="406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6D0F659C" wp14:editId="3243F243">
                  <wp:extent cx="6477000" cy="6350"/>
                  <wp:effectExtent l="6350" t="10795" r="12700" b="1905"/>
                  <wp:docPr id="602" name="Skupina 6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603" name="Line 6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" name="Line 6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1985158C" id="Skupina 602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DYGxb3pQIAAE8IAAAOAAAAAAAAAAAAAAAAAC4CAABk&#10;cnMvZTJvRG9jLnhtbFBLAQItABQABgAIAAAAIQAf4D9k2QAAAAQBAAAPAAAAAAAAAAAAAAAAAP8E&#10;AABkcnMvZG93bnJldi54bWxQSwUGAAAAAAQABADzAAAABQYAAAAA&#10;">
                  <v:line id="Line 651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" strokecolor="#a7a9ac" strokeweight=".5pt"/>
                  <v:line id="Line 652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" strokecolor="#a7a9ac" strokeweight=".5pt"/>
                  <w10:anchorlock/>
                </v:group>
              </w:pict>
            </mc:Fallback>
          </mc:AlternateContent>
        </w:r>
      </w:ins>
    </w:p>
    <w:p w14:paraId="3EC31D4C" w14:textId="5B8C8EE0" w:rsidR="00633140" w:rsidRPr="00741589" w:rsidRDefault="00633140" w:rsidP="00633140">
      <w:pPr>
        <w:pStyle w:val="Zkladntext"/>
        <w:spacing w:before="91"/>
        <w:ind w:left="840"/>
        <w:rPr>
          <w:ins w:id="407" w:author="Autor"/>
          <w:rFonts w:cs="Tahoma"/>
        </w:rPr>
      </w:pPr>
      <w:ins w:id="408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74624" behindDoc="1" locked="0" layoutInCell="1" allowOverlap="1" wp14:anchorId="02B9F1BC" wp14:editId="73B1D00D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240665</wp:posOffset>
                  </wp:positionV>
                  <wp:extent cx="6477000" cy="6350"/>
                  <wp:effectExtent l="9525" t="6350" r="9525" b="6350"/>
                  <wp:wrapTopAndBottom/>
                  <wp:docPr id="599" name="Skupina 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79"/>
                            <a:chExt cx="10200" cy="10"/>
                          </a:xfrm>
                        </wpg:grpSpPr>
                        <wps:wsp>
                          <wps:cNvPr id="600" name="Line 6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1" name="Line 6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6398171" id="Skupina 599" o:spid="_x0000_s1026" style="position:absolute;margin-left:42pt;margin-top:18.95pt;width:510pt;height:.5pt;z-index:-251641856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">
                  <v:line id="Line 693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" strokecolor="#a7a9ac" strokeweight=".5pt"/>
                  <v:line id="Line 694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Počet ŽoNFP, pri ktorých došlo k zastaveniu konania o ŽoNFP:</w:t>
        </w:r>
      </w:ins>
    </w:p>
    <w:p w14:paraId="5E47C6D2" w14:textId="77777777" w:rsidR="00633140" w:rsidRPr="00741589" w:rsidRDefault="00633140" w:rsidP="00633140">
      <w:pPr>
        <w:pStyle w:val="Zkladntext"/>
        <w:spacing w:before="72" w:after="101" w:line="261" w:lineRule="auto"/>
        <w:ind w:left="840" w:right="3088"/>
        <w:rPr>
          <w:ins w:id="409" w:author="Autor"/>
          <w:rFonts w:cs="Tahoma"/>
        </w:rPr>
      </w:pPr>
      <w:ins w:id="410" w:author="Autor">
        <w:r w:rsidRPr="00741589">
          <w:rPr>
            <w:rFonts w:cs="Tahoma"/>
            <w:w w:val="90"/>
          </w:rPr>
          <w:t xml:space="preserve">Počet ŽoNFP, ktoré nesplnili podmienky poskytnutia príspevku vo fáze administratívneho overenia a bolo vydané </w:t>
        </w:r>
        <w:r w:rsidRPr="00741589">
          <w:rPr>
            <w:rFonts w:cs="Tahoma"/>
          </w:rPr>
          <w:t>rozhodnutie o neschválení ŽoNFP:</w:t>
        </w:r>
      </w:ins>
    </w:p>
    <w:p w14:paraId="02A35ACE" w14:textId="7F010E7C" w:rsidR="00633140" w:rsidRPr="00741589" w:rsidRDefault="00633140" w:rsidP="00633140">
      <w:pPr>
        <w:pStyle w:val="Zkladntext"/>
        <w:spacing w:line="20" w:lineRule="exact"/>
        <w:ind w:left="835"/>
        <w:rPr>
          <w:ins w:id="411" w:author="Autor"/>
          <w:rFonts w:cs="Tahoma"/>
          <w:b w:val="0"/>
          <w:sz w:val="2"/>
        </w:rPr>
      </w:pPr>
      <w:ins w:id="412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327B67AE" wp14:editId="07876927">
                  <wp:extent cx="6477000" cy="6350"/>
                  <wp:effectExtent l="6350" t="5080" r="12700" b="7620"/>
                  <wp:docPr id="596" name="Skupina 5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97" name="Line 6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8" name="Line 6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6D18950D" id="Skupina 596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">
                  <v:line id="Line 648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" strokecolor="#a7a9ac" strokeweight=".5pt"/>
                  <v:line id="Line 649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" strokecolor="#a7a9ac" strokeweight=".5pt"/>
                  <w10:anchorlock/>
                </v:group>
              </w:pict>
            </mc:Fallback>
          </mc:AlternateContent>
        </w:r>
      </w:ins>
    </w:p>
    <w:p w14:paraId="4FDF559F" w14:textId="2E065267" w:rsidR="00633140" w:rsidRPr="00741589" w:rsidRDefault="00633140" w:rsidP="00633140">
      <w:pPr>
        <w:pStyle w:val="Zkladntext"/>
        <w:spacing w:before="91"/>
        <w:ind w:left="840"/>
        <w:rPr>
          <w:ins w:id="413" w:author="Autor"/>
          <w:rFonts w:cs="Tahoma"/>
        </w:rPr>
      </w:pPr>
      <w:ins w:id="414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75648" behindDoc="1" locked="0" layoutInCell="1" allowOverlap="1" wp14:anchorId="43454266" wp14:editId="70D9BC54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243840</wp:posOffset>
                  </wp:positionV>
                  <wp:extent cx="6477000" cy="0"/>
                  <wp:effectExtent l="9525" t="13335" r="9525" b="5715"/>
                  <wp:wrapTopAndBottom/>
                  <wp:docPr id="595" name="Rovná spojnica 5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D7D027" id="Rovná spojnica 595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9.2pt" to="55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VHs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  <w:r w:rsidRPr="00741589">
          <w:rPr>
            <w:rFonts w:cs="Tahoma"/>
          </w:rPr>
          <w:t>Počet ŽoNFP, pri ktorých bola využitá výzva na doplnenie chýbajúcich náležitostí:</w:t>
        </w:r>
      </w:ins>
    </w:p>
    <w:p w14:paraId="45E484DD" w14:textId="77777777" w:rsidR="00633140" w:rsidRPr="00741589" w:rsidRDefault="00633140" w:rsidP="00633140">
      <w:pPr>
        <w:pStyle w:val="Zkladntext"/>
        <w:spacing w:before="9"/>
        <w:rPr>
          <w:ins w:id="415" w:author="Autor"/>
          <w:rFonts w:cs="Tahoma"/>
          <w:sz w:val="13"/>
        </w:rPr>
      </w:pPr>
    </w:p>
    <w:p w14:paraId="6AC9E36E" w14:textId="77777777" w:rsidR="00633140" w:rsidRPr="00741589" w:rsidRDefault="00633140" w:rsidP="00633140">
      <w:pPr>
        <w:pStyle w:val="Nadpis2"/>
        <w:rPr>
          <w:ins w:id="416" w:author="Autor"/>
          <w:rFonts w:cs="Tahoma"/>
        </w:rPr>
      </w:pPr>
      <w:ins w:id="417" w:author="Autor">
        <w:r w:rsidRPr="00741589">
          <w:rPr>
            <w:rFonts w:cs="Tahoma"/>
            <w:color w:val="0064A3"/>
          </w:rPr>
          <w:t>Výsledky administratívneho overenia:</w:t>
        </w:r>
      </w:ins>
    </w:p>
    <w:p w14:paraId="5E26E84C" w14:textId="2EE79B22" w:rsidR="00633140" w:rsidRPr="00741589" w:rsidRDefault="00633140" w:rsidP="00633140">
      <w:pPr>
        <w:pStyle w:val="Zkladntext"/>
        <w:rPr>
          <w:ins w:id="418" w:author="Autor"/>
          <w:rFonts w:cs="Tahoma"/>
          <w:sz w:val="12"/>
        </w:rPr>
      </w:pPr>
      <w:ins w:id="419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76672" behindDoc="1" locked="0" layoutInCell="1" allowOverlap="1" wp14:anchorId="531118C6" wp14:editId="6C1AE770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120015</wp:posOffset>
                  </wp:positionV>
                  <wp:extent cx="6477000" cy="0"/>
                  <wp:effectExtent l="9525" t="5080" r="9525" b="13970"/>
                  <wp:wrapTopAndBottom/>
                  <wp:docPr id="594" name="Rovná spojnica 5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443040D" id="Rovná spojnica 594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9.45pt" to="55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COZ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15AA96D6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20" w:author="Autor"/>
          <w:rFonts w:cs="Tahoma"/>
        </w:rPr>
      </w:pPr>
      <w:ins w:id="421" w:author="Autor">
        <w:r w:rsidRPr="00741589">
          <w:rPr>
            <w:rFonts w:cs="Tahoma"/>
          </w:rPr>
          <w:t>Celkový počet prijatých ŽoNFP:</w:t>
        </w:r>
      </w:ins>
    </w:p>
    <w:p w14:paraId="4C694072" w14:textId="06DEC515" w:rsidR="00633140" w:rsidRPr="00741589" w:rsidRDefault="00633140" w:rsidP="00633140">
      <w:pPr>
        <w:pStyle w:val="Zkladntext"/>
        <w:ind w:left="835"/>
        <w:rPr>
          <w:ins w:id="422" w:author="Autor"/>
          <w:rFonts w:cs="Tahoma"/>
          <w:b w:val="0"/>
          <w:sz w:val="20"/>
        </w:rPr>
      </w:pPr>
      <w:ins w:id="423" w:author="Autor">
        <w:r w:rsidRPr="00741589">
          <w:rPr>
            <w:rFonts w:cs="Tahoma"/>
            <w:b w:val="0"/>
            <w:noProof/>
            <w:sz w:val="20"/>
            <w:lang w:val="sk-SK" w:eastAsia="sk-SK"/>
          </w:rPr>
          <mc:AlternateContent>
            <mc:Choice Requires="wpg">
              <w:drawing>
                <wp:inline distT="0" distB="0" distL="0" distR="0" wp14:anchorId="51F035FA" wp14:editId="54C62AA9">
                  <wp:extent cx="6477000" cy="260350"/>
                  <wp:effectExtent l="6350" t="9525" r="12700" b="6350"/>
                  <wp:docPr id="585" name="Skupina 5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254000"/>
                            <a:chOff x="0" y="5"/>
                            <a:chExt cx="10200" cy="400"/>
                          </a:xfrm>
                        </wpg:grpSpPr>
                        <wps:wsp>
                          <wps:cNvPr id="586" name="Line 6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Line 6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0" y="5"/>
                              <a:ext cx="0" cy="40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6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0" y="5"/>
                              <a:ext cx="0" cy="40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6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6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1" name="Line 6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" name="Text Box 6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"/>
                              <a:ext cx="2358" cy="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4DFE25" w14:textId="77777777" w:rsidR="00633140" w:rsidRPr="00741589" w:rsidRDefault="00633140" w:rsidP="00633140">
                                <w:pPr>
                                  <w:spacing w:before="6"/>
                                  <w:rPr>
                                    <w:ins w:id="424" w:author="Autor"/>
                                    <w:rFonts w:ascii="Tahoma" w:hAnsi="Tahoma" w:cs="Tahoma"/>
                                    <w:b/>
                                    <w:sz w:val="14"/>
                                  </w:rPr>
                                </w:pPr>
                                <w:ins w:id="425" w:author="Autor"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Celková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výška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1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NFP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za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1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prijaté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ŽoNFP:</w:t>
                                  </w:r>
                                </w:ins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3" name="Text Box 6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0" y="104"/>
                              <a:ext cx="1103" cy="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1B8837" w14:textId="77777777" w:rsidR="00633140" w:rsidRPr="00741589" w:rsidRDefault="00633140" w:rsidP="00633140">
                                <w:pPr>
                                  <w:spacing w:before="6"/>
                                  <w:rPr>
                                    <w:ins w:id="426" w:author="Autor"/>
                                    <w:rFonts w:ascii="Tahoma" w:hAnsi="Tahoma" w:cs="Tahoma"/>
                                    <w:b/>
                                    <w:sz w:val="14"/>
                                  </w:rPr>
                                </w:pPr>
                                <w:ins w:id="427" w:author="Autor"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Z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toho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zdroje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</w:rPr>
                                    <w:t>EÚ:</w:t>
                                  </w:r>
                                </w:ins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51F035FA" id="Skupina 585" o:spid="_x0000_s1026" style="width:510pt;height:20.5pt;mso-position-horizontal-relative:char;mso-position-vertical-relative:line" coordorigin=",5" coordsize="102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">
                  <v:line id="Line 639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" strokecolor="#a7a9ac" strokeweight=".5pt"/>
                  <v:line id="Line 640" o:spid="_x0000_s1028" style="position:absolute;visibility:visible;mso-wrap-style:square" from="5000,5" to="50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" strokecolor="#a7a9ac" strokeweight=".5pt"/>
                  <v:line id="Line 641" o:spid="_x0000_s1029" style="position:absolute;visibility:visible;mso-wrap-style:square" from="5000,5" to="50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" strokecolor="#a7a9ac" strokeweight=".5pt"/>
                  <v:line id="Line 642" o:spid="_x0000_s1030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" strokecolor="#a7a9ac" strokeweight=".5pt"/>
                  <v:line id="Line 643" o:spid="_x0000_s1031" style="position:absolute;visibility:visible;mso-wrap-style:square" from="0,405" to="102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" strokecolor="#a7a9ac" strokeweight=".5pt"/>
                  <v:line id="Line 644" o:spid="_x0000_s1032" style="position:absolute;visibility:visible;mso-wrap-style:square" from="0,405" to="102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" strokecolor="#a7a9ac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45" o:spid="_x0000_s1033" type="#_x0000_t202" style="position:absolute;top:104;width:2358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<v:textbox inset="0,0,0,0">
                      <w:txbxContent>
                        <w:p w14:paraId="044DFE25" w14:textId="77777777" w:rsidR="00633140" w:rsidRPr="00741589" w:rsidRDefault="00633140" w:rsidP="00633140">
                          <w:pPr>
                            <w:spacing w:before="6"/>
                            <w:rPr>
                              <w:ins w:id="428" w:author="Autor"/>
                              <w:rFonts w:ascii="Tahoma" w:hAnsi="Tahoma" w:cs="Tahoma"/>
                              <w:b/>
                              <w:sz w:val="14"/>
                            </w:rPr>
                          </w:pPr>
                          <w:ins w:id="429" w:author="Autor"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Celková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výška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1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NFP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za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1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prijaté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ŽoNFP:</w:t>
                            </w:r>
                          </w:ins>
                        </w:p>
                      </w:txbxContent>
                    </v:textbox>
                  </v:shape>
                  <v:shape id="Text Box 646" o:spid="_x0000_s1034" type="#_x0000_t202" style="position:absolute;left:5200;top:104;width:1103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fYG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" filled="f" stroked="f">
                    <v:textbox inset="0,0,0,0">
                      <w:txbxContent>
                        <w:p w14:paraId="3F1B8837" w14:textId="77777777" w:rsidR="00633140" w:rsidRPr="00741589" w:rsidRDefault="00633140" w:rsidP="00633140">
                          <w:pPr>
                            <w:spacing w:before="6"/>
                            <w:rPr>
                              <w:ins w:id="430" w:author="Autor"/>
                              <w:rFonts w:ascii="Tahoma" w:hAnsi="Tahoma" w:cs="Tahoma"/>
                              <w:b/>
                              <w:sz w:val="14"/>
                            </w:rPr>
                          </w:pPr>
                          <w:ins w:id="431" w:author="Autor"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Z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3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toho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zdroje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</w:rPr>
                              <w:t>EÚ:</w:t>
                            </w:r>
                          </w:ins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ins>
    </w:p>
    <w:p w14:paraId="7CDA31CC" w14:textId="15A2FC16" w:rsidR="00633140" w:rsidRPr="00741589" w:rsidRDefault="00633140" w:rsidP="00633140">
      <w:pPr>
        <w:pStyle w:val="Zkladntext"/>
        <w:spacing w:before="66"/>
        <w:ind w:left="840"/>
        <w:rPr>
          <w:ins w:id="432" w:author="Autor"/>
          <w:rFonts w:cs="Tahoma"/>
        </w:rPr>
      </w:pPr>
      <w:ins w:id="433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77696" behindDoc="1" locked="0" layoutInCell="1" allowOverlap="1" wp14:anchorId="07538DB1" wp14:editId="72F43645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224790</wp:posOffset>
                  </wp:positionV>
                  <wp:extent cx="6477000" cy="6350"/>
                  <wp:effectExtent l="9525" t="5715" r="9525" b="6985"/>
                  <wp:wrapTopAndBottom/>
                  <wp:docPr id="582" name="Skupina 5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54"/>
                            <a:chExt cx="10200" cy="10"/>
                          </a:xfrm>
                        </wpg:grpSpPr>
                        <wps:wsp>
                          <wps:cNvPr id="583" name="Line 6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59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Line 6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59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73CCAB3" id="Skupina 582" o:spid="_x0000_s1026" style="position:absolute;margin-left:42pt;margin-top:17.7pt;width:510pt;height:.5pt;z-index:-251638784;mso-wrap-distance-left:0;mso-wrap-distance-right:0;mso-position-horizontal-relative:page" coordorigin="840,354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">
                  <v:line id="Line 698" o:spid="_x0000_s1027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" strokecolor="#a7a9ac" strokeweight=".5pt"/>
                  <v:line id="Line 699" o:spid="_x0000_s1028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Celkový počet ŽoNFP, ktoré postúpili do odborného hodnotenia:</w:t>
        </w:r>
      </w:ins>
    </w:p>
    <w:p w14:paraId="59B55DE3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34" w:author="Autor"/>
          <w:rFonts w:cs="Tahoma"/>
        </w:rPr>
      </w:pPr>
      <w:ins w:id="435" w:author="Autor">
        <w:r w:rsidRPr="00741589">
          <w:rPr>
            <w:rFonts w:cs="Tahoma"/>
          </w:rPr>
          <w:t>Celková výška NFP za ŽoNFP, ktoré postúpili do odborného hodnotenia:</w:t>
        </w:r>
      </w:ins>
    </w:p>
    <w:p w14:paraId="1DDFB432" w14:textId="0D5D64BA" w:rsidR="00633140" w:rsidRPr="00741589" w:rsidRDefault="00633140" w:rsidP="00633140">
      <w:pPr>
        <w:pStyle w:val="Zkladntext"/>
        <w:spacing w:line="20" w:lineRule="exact"/>
        <w:ind w:left="835"/>
        <w:rPr>
          <w:ins w:id="436" w:author="Autor"/>
          <w:rFonts w:cs="Tahoma"/>
          <w:b w:val="0"/>
          <w:sz w:val="2"/>
        </w:rPr>
      </w:pPr>
      <w:ins w:id="437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2B6F78EC" wp14:editId="1DD2D99F">
                  <wp:extent cx="6477000" cy="6350"/>
                  <wp:effectExtent l="6350" t="10795" r="12700" b="1905"/>
                  <wp:docPr id="579" name="Skupina 5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80" name="Line 6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6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91D75AB" id="Skupina 579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">
                  <v:line id="Line 636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" strokecolor="#a7a9ac" strokeweight=".5pt"/>
                  <v:line id="Line 637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" strokecolor="#a7a9ac" strokeweight=".5pt"/>
                  <w10:anchorlock/>
                </v:group>
              </w:pict>
            </mc:Fallback>
          </mc:AlternateContent>
        </w:r>
      </w:ins>
    </w:p>
    <w:p w14:paraId="2A1096C4" w14:textId="645E39BC" w:rsidR="00633140" w:rsidRPr="00741589" w:rsidRDefault="00633140" w:rsidP="00633140">
      <w:pPr>
        <w:pStyle w:val="Zkladntext"/>
        <w:spacing w:before="91"/>
        <w:ind w:left="840"/>
        <w:rPr>
          <w:ins w:id="438" w:author="Autor"/>
          <w:rFonts w:cs="Tahoma"/>
        </w:rPr>
      </w:pPr>
      <w:ins w:id="439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78720" behindDoc="1" locked="0" layoutInCell="1" allowOverlap="1" wp14:anchorId="6E7EC35C" wp14:editId="3CF3799C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240665</wp:posOffset>
                  </wp:positionV>
                  <wp:extent cx="6477000" cy="6350"/>
                  <wp:effectExtent l="9525" t="6350" r="9525" b="6350"/>
                  <wp:wrapTopAndBottom/>
                  <wp:docPr id="576" name="Skupina 5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79"/>
                            <a:chExt cx="10200" cy="10"/>
                          </a:xfrm>
                        </wpg:grpSpPr>
                        <wps:wsp>
                          <wps:cNvPr id="577" name="Line 7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Line 7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7E0A83" id="Skupina 576" o:spid="_x0000_s1026" style="position:absolute;margin-left:42pt;margin-top:18.95pt;width:510pt;height:.5pt;z-index:-251637760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">
                  <v:line id="Line 701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" strokecolor="#a7a9ac" strokeweight=".5pt"/>
                  <v:line id="Line 702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Celkový počet ŽoNFP, ktoré nepostúpili do odborného hodnotenia:</w:t>
        </w:r>
        <w:r w:rsidR="00CA7645">
          <w:rPr>
            <w:rStyle w:val="Odkaznapoznmkupodiarou"/>
          </w:rPr>
          <w:footnoteReference w:id="15"/>
        </w:r>
      </w:ins>
    </w:p>
    <w:p w14:paraId="5974A44F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42" w:author="Autor"/>
          <w:rFonts w:cs="Tahoma"/>
        </w:rPr>
      </w:pPr>
      <w:ins w:id="443" w:author="Autor">
        <w:r w:rsidRPr="00741589">
          <w:rPr>
            <w:rFonts w:cs="Tahoma"/>
          </w:rPr>
          <w:t>Celková výška NFP za ŽoNFP, ktoré nepostúpili do odborného hodnotenia:</w:t>
        </w:r>
      </w:ins>
    </w:p>
    <w:p w14:paraId="6AD052FF" w14:textId="235CD8CD" w:rsidR="00633140" w:rsidRPr="00741589" w:rsidRDefault="00633140" w:rsidP="00633140">
      <w:pPr>
        <w:pStyle w:val="Zkladntext"/>
        <w:spacing w:line="20" w:lineRule="exact"/>
        <w:ind w:left="835"/>
        <w:rPr>
          <w:ins w:id="444" w:author="Autor"/>
          <w:rFonts w:cs="Tahoma"/>
          <w:b w:val="0"/>
          <w:sz w:val="2"/>
        </w:rPr>
      </w:pPr>
      <w:ins w:id="445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10198128" wp14:editId="638D2F22">
                  <wp:extent cx="6477000" cy="6350"/>
                  <wp:effectExtent l="6350" t="5080" r="12700" b="7620"/>
                  <wp:docPr id="574" name="Skupina 5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75" name="Line 6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024CFF77" id="Skupina 574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">
                  <v:line id="Line 634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" strokecolor="#a7a9ac" strokeweight=".5pt"/>
                  <w10:anchorlock/>
                </v:group>
              </w:pict>
            </mc:Fallback>
          </mc:AlternateContent>
        </w:r>
      </w:ins>
    </w:p>
    <w:p w14:paraId="550CFAD8" w14:textId="77777777" w:rsidR="00633140" w:rsidRPr="00741589" w:rsidRDefault="00633140" w:rsidP="00633140">
      <w:pPr>
        <w:pStyle w:val="Zkladntext"/>
        <w:spacing w:before="8"/>
        <w:rPr>
          <w:ins w:id="446" w:author="Autor"/>
          <w:rFonts w:cs="Tahoma"/>
          <w:sz w:val="16"/>
        </w:rPr>
      </w:pPr>
    </w:p>
    <w:p w14:paraId="6E001432" w14:textId="77777777" w:rsidR="00633140" w:rsidRPr="00741589" w:rsidRDefault="00633140" w:rsidP="00633140">
      <w:pPr>
        <w:pStyle w:val="Nadpis3"/>
        <w:spacing w:before="109"/>
        <w:rPr>
          <w:ins w:id="447" w:author="Autor"/>
          <w:rFonts w:cs="Tahoma"/>
        </w:rPr>
      </w:pPr>
      <w:ins w:id="448" w:author="Autor">
        <w:r w:rsidRPr="00741589">
          <w:rPr>
            <w:rFonts w:cs="Tahoma"/>
          </w:rPr>
          <w:t>Komentár</w:t>
        </w:r>
      </w:ins>
    </w:p>
    <w:p w14:paraId="1413B94E" w14:textId="2EA21F7C" w:rsidR="00633140" w:rsidRPr="00741589" w:rsidRDefault="00633140" w:rsidP="00633140">
      <w:pPr>
        <w:pStyle w:val="Zkladntext"/>
        <w:spacing w:before="8"/>
        <w:rPr>
          <w:ins w:id="449" w:author="Autor"/>
          <w:rFonts w:cs="Tahoma"/>
          <w:sz w:val="10"/>
        </w:rPr>
      </w:pPr>
      <w:ins w:id="450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79744" behindDoc="1" locked="0" layoutInCell="1" allowOverlap="1" wp14:anchorId="3D7CA230" wp14:editId="3A5626E9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109855</wp:posOffset>
                  </wp:positionV>
                  <wp:extent cx="6477000" cy="0"/>
                  <wp:effectExtent l="9525" t="10795" r="9525" b="8255"/>
                  <wp:wrapTopAndBottom/>
                  <wp:docPr id="573" name="Rovná spojnica 5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42F8065" id="Rovná spojnica 573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65pt" to="55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Js8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s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53B8919E" w14:textId="77777777" w:rsidR="00633140" w:rsidRPr="00741589" w:rsidRDefault="00633140" w:rsidP="00633140">
      <w:pPr>
        <w:pStyle w:val="Zkladntext"/>
        <w:rPr>
          <w:ins w:id="451" w:author="Autor"/>
          <w:rFonts w:cs="Tahoma"/>
          <w:sz w:val="20"/>
        </w:rPr>
      </w:pPr>
    </w:p>
    <w:p w14:paraId="6AB741A6" w14:textId="77777777" w:rsidR="00633140" w:rsidRPr="00741589" w:rsidRDefault="00633140" w:rsidP="00633140">
      <w:pPr>
        <w:pStyle w:val="Zkladntext"/>
        <w:rPr>
          <w:ins w:id="452" w:author="Autor"/>
          <w:rFonts w:cs="Tahoma"/>
          <w:sz w:val="20"/>
        </w:rPr>
      </w:pPr>
    </w:p>
    <w:p w14:paraId="135E62B0" w14:textId="77777777" w:rsidR="00633140" w:rsidRPr="00741589" w:rsidRDefault="00633140" w:rsidP="00633140">
      <w:pPr>
        <w:pStyle w:val="Zkladntext"/>
        <w:rPr>
          <w:ins w:id="453" w:author="Autor"/>
          <w:rFonts w:cs="Tahoma"/>
          <w:sz w:val="20"/>
        </w:rPr>
      </w:pPr>
    </w:p>
    <w:p w14:paraId="26FCA433" w14:textId="77777777" w:rsidR="00633140" w:rsidRPr="00741589" w:rsidRDefault="00633140" w:rsidP="00633140">
      <w:pPr>
        <w:pStyle w:val="Odsekzoznamu"/>
        <w:widowControl w:val="0"/>
        <w:numPr>
          <w:ilvl w:val="0"/>
          <w:numId w:val="7"/>
        </w:numPr>
        <w:tabs>
          <w:tab w:val="left" w:pos="1639"/>
          <w:tab w:val="left" w:pos="1640"/>
        </w:tabs>
        <w:autoSpaceDE w:val="0"/>
        <w:autoSpaceDN w:val="0"/>
        <w:spacing w:before="263" w:line="261" w:lineRule="auto"/>
        <w:ind w:right="2795"/>
        <w:contextualSpacing w:val="0"/>
        <w:rPr>
          <w:ins w:id="454" w:author="Autor"/>
          <w:rFonts w:ascii="Tahoma" w:hAnsi="Tahoma" w:cs="Tahoma"/>
          <w:b/>
          <w:sz w:val="42"/>
        </w:rPr>
      </w:pPr>
      <w:ins w:id="455" w:author="Autor">
        <w:r w:rsidRPr="00741589">
          <w:rPr>
            <w:rFonts w:ascii="Tahoma" w:hAnsi="Tahoma" w:cs="Tahoma"/>
            <w:b/>
            <w:color w:val="0064A3"/>
            <w:w w:val="90"/>
            <w:sz w:val="42"/>
          </w:rPr>
          <w:t xml:space="preserve">Súhrnné informácie o ŽoNFP, ktoré boli </w:t>
        </w:r>
        <w:r w:rsidRPr="00741589">
          <w:rPr>
            <w:rFonts w:ascii="Tahoma" w:hAnsi="Tahoma" w:cs="Tahoma"/>
            <w:b/>
            <w:color w:val="0064A3"/>
            <w:w w:val="95"/>
            <w:sz w:val="42"/>
          </w:rPr>
          <w:t>predmetom</w:t>
        </w:r>
        <w:r w:rsidRPr="00741589">
          <w:rPr>
            <w:rFonts w:ascii="Tahoma" w:hAnsi="Tahoma" w:cs="Tahoma"/>
            <w:b/>
            <w:color w:val="0064A3"/>
            <w:spacing w:val="-52"/>
            <w:w w:val="95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w w:val="95"/>
            <w:sz w:val="42"/>
          </w:rPr>
          <w:t>odborného</w:t>
        </w:r>
        <w:r w:rsidRPr="00741589">
          <w:rPr>
            <w:rFonts w:ascii="Tahoma" w:hAnsi="Tahoma" w:cs="Tahoma"/>
            <w:b/>
            <w:color w:val="0064A3"/>
            <w:spacing w:val="-51"/>
            <w:w w:val="95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w w:val="95"/>
            <w:sz w:val="42"/>
          </w:rPr>
          <w:t>hodnotenia</w:t>
        </w:r>
      </w:ins>
    </w:p>
    <w:p w14:paraId="4533FD16" w14:textId="57308861" w:rsidR="00633140" w:rsidRPr="00741589" w:rsidRDefault="00633140" w:rsidP="00633140">
      <w:pPr>
        <w:pStyle w:val="Zkladntext"/>
        <w:spacing w:before="10"/>
        <w:rPr>
          <w:ins w:id="456" w:author="Autor"/>
          <w:rFonts w:cs="Tahoma"/>
          <w:sz w:val="19"/>
        </w:rPr>
      </w:pPr>
      <w:ins w:id="457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0768" behindDoc="1" locked="0" layoutInCell="1" allowOverlap="1" wp14:anchorId="7166F04A" wp14:editId="161F8047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180340</wp:posOffset>
                  </wp:positionV>
                  <wp:extent cx="6477000" cy="0"/>
                  <wp:effectExtent l="9525" t="5080" r="9525" b="13970"/>
                  <wp:wrapTopAndBottom/>
                  <wp:docPr id="572" name="Rovná spojnica 5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676D260" id="Rovná spojnica 572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4.2pt" to="55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lJ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7681168C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58" w:author="Autor"/>
          <w:rFonts w:cs="Tahoma"/>
        </w:rPr>
      </w:pPr>
      <w:ins w:id="459" w:author="Autor">
        <w:r w:rsidRPr="00741589">
          <w:rPr>
            <w:rFonts w:cs="Tahoma"/>
          </w:rPr>
          <w:t>Počet ŽoNFP, ktoré boli predmetom odborného hodnotenia:</w:t>
        </w:r>
      </w:ins>
    </w:p>
    <w:p w14:paraId="514AE5BB" w14:textId="486B2BCF" w:rsidR="00633140" w:rsidRPr="00741589" w:rsidRDefault="00633140" w:rsidP="00633140">
      <w:pPr>
        <w:pStyle w:val="Zkladntext"/>
        <w:spacing w:line="20" w:lineRule="exact"/>
        <w:ind w:left="835"/>
        <w:rPr>
          <w:ins w:id="460" w:author="Autor"/>
          <w:rFonts w:cs="Tahoma"/>
          <w:b w:val="0"/>
          <w:sz w:val="2"/>
        </w:rPr>
      </w:pPr>
      <w:ins w:id="461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151D3375" wp14:editId="5188F025">
                  <wp:extent cx="6477000" cy="6350"/>
                  <wp:effectExtent l="6350" t="6985" r="12700" b="5715"/>
                  <wp:docPr id="569" name="Skupina 5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70" name="Line 6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1" name="Line 6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6FDA13D2" id="Skupina 569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">
                  <v:line id="Line 631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" strokecolor="#a7a9ac" strokeweight=".5pt"/>
                  <v:line id="Line 632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" strokecolor="#a7a9ac" strokeweight=".5pt"/>
                  <w10:anchorlock/>
                </v:group>
              </w:pict>
            </mc:Fallback>
          </mc:AlternateContent>
        </w:r>
      </w:ins>
    </w:p>
    <w:p w14:paraId="415C0DED" w14:textId="065F5E40" w:rsidR="00633140" w:rsidRPr="00741589" w:rsidRDefault="00633140" w:rsidP="00633140">
      <w:pPr>
        <w:pStyle w:val="Zkladntext"/>
        <w:spacing w:before="91"/>
        <w:ind w:left="840"/>
        <w:rPr>
          <w:ins w:id="462" w:author="Autor"/>
          <w:rFonts w:cs="Tahoma"/>
        </w:rPr>
      </w:pPr>
      <w:ins w:id="463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81792" behindDoc="1" locked="0" layoutInCell="1" allowOverlap="1" wp14:anchorId="1C4BCAA0" wp14:editId="0D7198CE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240665</wp:posOffset>
                  </wp:positionV>
                  <wp:extent cx="6477000" cy="6350"/>
                  <wp:effectExtent l="9525" t="2540" r="9525" b="10160"/>
                  <wp:wrapTopAndBottom/>
                  <wp:docPr id="566" name="Skupina 5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79"/>
                            <a:chExt cx="10200" cy="10"/>
                          </a:xfrm>
                        </wpg:grpSpPr>
                        <wps:wsp>
                          <wps:cNvPr id="567" name="Line 7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Line 7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69C6258" id="Skupina 566" o:spid="_x0000_s1026" style="position:absolute;margin-left:42pt;margin-top:18.95pt;width:510pt;height:.5pt;z-index:-251634688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">
                  <v:line id="Line 706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" strokecolor="#a7a9ac" strokeweight=".5pt"/>
                  <v:line id="Line 707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Počet ŽoNFP, pri ktorých došlo k zastaveniu konania o ŽoNFP:</w:t>
        </w:r>
      </w:ins>
    </w:p>
    <w:p w14:paraId="038F1285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64" w:author="Autor"/>
          <w:rFonts w:cs="Tahoma"/>
        </w:rPr>
      </w:pPr>
      <w:ins w:id="465" w:author="Autor">
        <w:r w:rsidRPr="00741589">
          <w:rPr>
            <w:rFonts w:cs="Tahoma"/>
          </w:rPr>
          <w:t>Počet ŽoNFP, ktoré nesplnili podmienky odborného hodnotenia a bolo vydané rozhodnutie o neschválení ŽoNFP:</w:t>
        </w:r>
      </w:ins>
    </w:p>
    <w:p w14:paraId="22C62E7E" w14:textId="40829B01" w:rsidR="00633140" w:rsidRPr="00741589" w:rsidRDefault="00633140" w:rsidP="00633140">
      <w:pPr>
        <w:pStyle w:val="Zkladntext"/>
        <w:spacing w:line="20" w:lineRule="exact"/>
        <w:ind w:left="835"/>
        <w:rPr>
          <w:ins w:id="466" w:author="Autor"/>
          <w:rFonts w:cs="Tahoma"/>
          <w:b w:val="0"/>
          <w:sz w:val="2"/>
        </w:rPr>
      </w:pPr>
      <w:ins w:id="467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22A91BAB" wp14:editId="59FFD6C0">
                  <wp:extent cx="6477000" cy="6350"/>
                  <wp:effectExtent l="6350" t="10795" r="12700" b="1905"/>
                  <wp:docPr id="564" name="Skupina 5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65" name="Line 6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40BC7566" id="Skupina 564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">
                  <v:line id="Line 629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" strokecolor="#a7a9ac" strokeweight=".5pt"/>
                  <w10:anchorlock/>
                </v:group>
              </w:pict>
            </mc:Fallback>
          </mc:AlternateContent>
        </w:r>
      </w:ins>
    </w:p>
    <w:p w14:paraId="27F257C4" w14:textId="77777777" w:rsidR="00633140" w:rsidRPr="00741589" w:rsidRDefault="00633140" w:rsidP="00633140">
      <w:pPr>
        <w:pStyle w:val="Zkladntext"/>
        <w:spacing w:before="3"/>
        <w:rPr>
          <w:ins w:id="468" w:author="Autor"/>
          <w:rFonts w:cs="Tahoma"/>
          <w:sz w:val="15"/>
        </w:rPr>
      </w:pPr>
    </w:p>
    <w:p w14:paraId="171DB254" w14:textId="77777777" w:rsidR="00633140" w:rsidRPr="00741589" w:rsidRDefault="00633140" w:rsidP="00633140">
      <w:pPr>
        <w:pStyle w:val="Nadpis2"/>
        <w:spacing w:before="114"/>
        <w:rPr>
          <w:ins w:id="469" w:author="Autor"/>
          <w:rFonts w:cs="Tahoma"/>
        </w:rPr>
      </w:pPr>
      <w:ins w:id="470" w:author="Autor">
        <w:r w:rsidRPr="00741589">
          <w:rPr>
            <w:rFonts w:cs="Tahoma"/>
            <w:color w:val="0064A3"/>
          </w:rPr>
          <w:t>Výsledky odborného hodnotenia:</w:t>
        </w:r>
      </w:ins>
    </w:p>
    <w:p w14:paraId="694EF5DD" w14:textId="0DD2BA51" w:rsidR="00633140" w:rsidRPr="00741589" w:rsidRDefault="00633140" w:rsidP="00633140">
      <w:pPr>
        <w:pStyle w:val="Zkladntext"/>
        <w:rPr>
          <w:ins w:id="471" w:author="Autor"/>
          <w:rFonts w:cs="Tahoma"/>
          <w:sz w:val="12"/>
        </w:rPr>
      </w:pPr>
      <w:ins w:id="472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2816" behindDoc="1" locked="0" layoutInCell="1" allowOverlap="1" wp14:anchorId="4C9723CC" wp14:editId="46DE5B44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120015</wp:posOffset>
                  </wp:positionV>
                  <wp:extent cx="6477000" cy="0"/>
                  <wp:effectExtent l="9525" t="13335" r="9525" b="5715"/>
                  <wp:wrapTopAndBottom/>
                  <wp:docPr id="563" name="Rovná spojnica 5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D00DDE4" id="Rovná spojnica 563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9.45pt" to="55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e45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0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153B05B7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73" w:author="Autor"/>
          <w:rFonts w:cs="Tahoma"/>
        </w:rPr>
      </w:pPr>
      <w:ins w:id="474" w:author="Autor">
        <w:r w:rsidRPr="00741589">
          <w:rPr>
            <w:rFonts w:cs="Tahoma"/>
          </w:rPr>
          <w:t>Počet ŽoNFP, ktoré splnili podmienky odborného hodnotenia a boli predmetom výberu:</w:t>
        </w:r>
      </w:ins>
    </w:p>
    <w:p w14:paraId="1456FC93" w14:textId="1561C98F" w:rsidR="00633140" w:rsidRPr="00741589" w:rsidRDefault="00633140" w:rsidP="00633140">
      <w:pPr>
        <w:pStyle w:val="Zkladntext"/>
        <w:spacing w:line="20" w:lineRule="exact"/>
        <w:ind w:left="835"/>
        <w:rPr>
          <w:ins w:id="475" w:author="Autor"/>
          <w:rFonts w:cs="Tahoma"/>
          <w:b w:val="0"/>
          <w:sz w:val="2"/>
        </w:rPr>
      </w:pPr>
      <w:ins w:id="476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5D45172F" wp14:editId="5B601F89">
                  <wp:extent cx="6477000" cy="6350"/>
                  <wp:effectExtent l="6350" t="8890" r="12700" b="3810"/>
                  <wp:docPr id="560" name="Skupina 5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61" name="Line 6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6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59974C3F" id="Skupina 560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">
                  <v:line id="Line 626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" strokecolor="#a7a9ac" strokeweight=".5pt"/>
                  <v:line id="Line 627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" strokecolor="#a7a9ac" strokeweight=".5pt"/>
                  <w10:anchorlock/>
                </v:group>
              </w:pict>
            </mc:Fallback>
          </mc:AlternateContent>
        </w:r>
      </w:ins>
    </w:p>
    <w:p w14:paraId="682444A1" w14:textId="164AFC4D" w:rsidR="00633140" w:rsidRPr="00741589" w:rsidRDefault="00633140" w:rsidP="00633140">
      <w:pPr>
        <w:pStyle w:val="Zkladntext"/>
        <w:spacing w:before="91"/>
        <w:ind w:left="840"/>
        <w:rPr>
          <w:ins w:id="477" w:author="Autor"/>
          <w:rFonts w:cs="Tahoma"/>
        </w:rPr>
      </w:pPr>
      <w:ins w:id="478" w:author="Autor">
        <w:r w:rsidRPr="00741589">
          <w:rPr>
            <w:rFonts w:cs="Tahoma"/>
            <w:noProof/>
            <w:lang w:val="sk-SK" w:eastAsia="sk-SK"/>
          </w:rPr>
          <w:lastRenderedPageBreak/>
          <mc:AlternateContent>
            <mc:Choice Requires="wpg">
              <w:drawing>
                <wp:anchor distT="0" distB="0" distL="0" distR="0" simplePos="0" relativeHeight="251683840" behindDoc="1" locked="0" layoutInCell="1" allowOverlap="1" wp14:anchorId="3E974A41" wp14:editId="11A6B0D3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240665</wp:posOffset>
                  </wp:positionV>
                  <wp:extent cx="6477000" cy="6350"/>
                  <wp:effectExtent l="9525" t="4445" r="9525" b="8255"/>
                  <wp:wrapTopAndBottom/>
                  <wp:docPr id="557" name="Skupina 5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79"/>
                            <a:chExt cx="10200" cy="10"/>
                          </a:xfrm>
                        </wpg:grpSpPr>
                        <wps:wsp>
                          <wps:cNvPr id="558" name="Line 7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7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84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DC23D37" id="Skupina 557" o:spid="_x0000_s1026" style="position:absolute;margin-left:42pt;margin-top:18.95pt;width:510pt;height:.5pt;z-index:-251632640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">
                  <v:line id="Line 710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" strokecolor="#a7a9ac" strokeweight=".5pt"/>
                  <v:line id="Line 711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Celková výška NFP za ŽoNFP, ktoré splnili podmienky odborného hodnotenia a boli predmetom výberu:</w:t>
        </w:r>
      </w:ins>
    </w:p>
    <w:p w14:paraId="5269BB4A" w14:textId="3F854CF5" w:rsidR="00633140" w:rsidRPr="00741589" w:rsidRDefault="00633140" w:rsidP="00633140">
      <w:pPr>
        <w:pStyle w:val="Zkladntext"/>
        <w:spacing w:before="72" w:after="120"/>
        <w:ind w:left="840"/>
        <w:rPr>
          <w:ins w:id="479" w:author="Autor"/>
          <w:rFonts w:cs="Tahoma"/>
        </w:rPr>
      </w:pPr>
      <w:ins w:id="480" w:author="Autor">
        <w:r w:rsidRPr="00741589">
          <w:rPr>
            <w:rFonts w:cs="Tahoma"/>
          </w:rPr>
          <w:t>Počet ŽoNFP, ktoré nepostúpili do fázy výberu ŽoNFP:</w:t>
        </w:r>
        <w:r w:rsidR="00CA7645">
          <w:rPr>
            <w:rStyle w:val="Odkaznapoznmkupodiarou"/>
          </w:rPr>
          <w:footnoteReference w:id="16"/>
        </w:r>
      </w:ins>
    </w:p>
    <w:p w14:paraId="3D42E7D1" w14:textId="1D0450C1" w:rsidR="00633140" w:rsidRPr="00741589" w:rsidRDefault="00633140" w:rsidP="00633140">
      <w:pPr>
        <w:pStyle w:val="Zkladntext"/>
        <w:spacing w:line="20" w:lineRule="exact"/>
        <w:ind w:left="835"/>
        <w:rPr>
          <w:ins w:id="483" w:author="Autor"/>
          <w:rFonts w:cs="Tahoma"/>
          <w:b w:val="0"/>
          <w:sz w:val="2"/>
        </w:rPr>
      </w:pPr>
      <w:ins w:id="484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4D0873D5" wp14:editId="42DA5144">
                  <wp:extent cx="6477000" cy="6350"/>
                  <wp:effectExtent l="6350" t="3175" r="12700" b="9525"/>
                  <wp:docPr id="554" name="Skupina 5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55" name="Line 6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" name="Line 6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239FBE" id="Skupina 554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D5jKhnpQIAAE8IAAAOAAAAAAAAAAAAAAAAAC4CAABk&#10;cnMvZTJvRG9jLnhtbFBLAQItABQABgAIAAAAIQAf4D9k2QAAAAQBAAAPAAAAAAAAAAAAAAAAAP8E&#10;AABkcnMvZG93bnJldi54bWxQSwUGAAAAAAQABADzAAAABQYAAAAA&#10;">
                  <v:line id="Line 623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" strokecolor="#a7a9ac" strokeweight=".5pt"/>
                  <v:line id="Line 624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" strokecolor="#a7a9ac" strokeweight=".5pt"/>
                  <w10:anchorlock/>
                </v:group>
              </w:pict>
            </mc:Fallback>
          </mc:AlternateContent>
        </w:r>
      </w:ins>
    </w:p>
    <w:p w14:paraId="4AC3FFE9" w14:textId="2E24F535" w:rsidR="00633140" w:rsidRPr="00741589" w:rsidRDefault="00633140" w:rsidP="00633140">
      <w:pPr>
        <w:pStyle w:val="Zkladntext"/>
        <w:spacing w:before="91"/>
        <w:ind w:left="840"/>
        <w:rPr>
          <w:ins w:id="485" w:author="Autor"/>
          <w:rFonts w:cs="Tahoma"/>
        </w:rPr>
      </w:pPr>
      <w:ins w:id="486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4864" behindDoc="1" locked="0" layoutInCell="1" allowOverlap="1" wp14:anchorId="58509283" wp14:editId="4C6C6389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243840</wp:posOffset>
                  </wp:positionV>
                  <wp:extent cx="6477000" cy="0"/>
                  <wp:effectExtent l="9525" t="11430" r="9525" b="7620"/>
                  <wp:wrapTopAndBottom/>
                  <wp:docPr id="553" name="Rovná spojnica 5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42A1614" id="Rovná spojnica 553" o:spid="_x0000_s1026" style="position:absolute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9.2pt" to="55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nE2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k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  <w:r w:rsidRPr="00741589">
          <w:rPr>
            <w:rFonts w:cs="Tahoma"/>
          </w:rPr>
          <w:t>Celková výška NFP za ŽoNFP, ktoré nepostúpili do fázy výberu ŽoNFP:</w:t>
        </w:r>
      </w:ins>
    </w:p>
    <w:p w14:paraId="5C3D7651" w14:textId="77777777" w:rsidR="00633140" w:rsidRPr="00741589" w:rsidRDefault="00633140" w:rsidP="00633140">
      <w:pPr>
        <w:rPr>
          <w:ins w:id="487" w:author="Autor"/>
          <w:rFonts w:ascii="Tahoma" w:hAnsi="Tahoma" w:cs="Tahoma"/>
        </w:rPr>
        <w:sectPr w:rsidR="00633140" w:rsidRPr="00741589">
          <w:footnotePr>
            <w:pos w:val="beneathText"/>
          </w:footnotePr>
          <w:pgSz w:w="11900" w:h="16840"/>
          <w:pgMar w:top="780" w:right="0" w:bottom="1240" w:left="0" w:header="0" w:footer="1040" w:gutter="0"/>
          <w:cols w:space="708"/>
        </w:sectPr>
      </w:pPr>
    </w:p>
    <w:p w14:paraId="3CF0F81D" w14:textId="2631E273" w:rsidR="00633140" w:rsidRPr="00741589" w:rsidRDefault="00633140" w:rsidP="00633140">
      <w:pPr>
        <w:pStyle w:val="Nadpis3"/>
        <w:spacing w:before="85"/>
        <w:rPr>
          <w:ins w:id="488" w:author="Autor"/>
          <w:rFonts w:cs="Tahoma"/>
        </w:rPr>
      </w:pPr>
      <w:ins w:id="489" w:author="Autor">
        <w:r w:rsidRPr="00741589">
          <w:rPr>
            <w:rFonts w:cs="Tahoma"/>
          </w:rPr>
          <w:lastRenderedPageBreak/>
          <w:t>Komentár</w:t>
        </w:r>
      </w:ins>
    </w:p>
    <w:p w14:paraId="036B3F97" w14:textId="6F7C0B35" w:rsidR="00633140" w:rsidRPr="00741589" w:rsidRDefault="00633140" w:rsidP="00633140">
      <w:pPr>
        <w:pStyle w:val="Zkladntext"/>
        <w:spacing w:before="8"/>
        <w:rPr>
          <w:ins w:id="490" w:author="Autor"/>
          <w:rFonts w:cs="Tahoma"/>
          <w:sz w:val="10"/>
        </w:rPr>
      </w:pPr>
      <w:ins w:id="491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5888" behindDoc="1" locked="0" layoutInCell="1" allowOverlap="1" wp14:anchorId="26118727" wp14:editId="753363B2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110490</wp:posOffset>
                  </wp:positionV>
                  <wp:extent cx="6477000" cy="0"/>
                  <wp:effectExtent l="9525" t="12700" r="9525" b="6350"/>
                  <wp:wrapTopAndBottom/>
                  <wp:docPr id="552" name="Rovná spojnica 5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88E613" id="Rovná spojnica 552" o:spid="_x0000_s1026" style="position:absolute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7pt" to="55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wND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4473292B" w14:textId="77777777" w:rsidR="00633140" w:rsidRPr="00741589" w:rsidRDefault="00633140" w:rsidP="00633140">
      <w:pPr>
        <w:pStyle w:val="Zkladntext"/>
        <w:rPr>
          <w:ins w:id="492" w:author="Autor"/>
          <w:rFonts w:cs="Tahoma"/>
          <w:sz w:val="20"/>
        </w:rPr>
      </w:pPr>
    </w:p>
    <w:p w14:paraId="10FF41FF" w14:textId="77777777" w:rsidR="00633140" w:rsidRPr="00741589" w:rsidRDefault="00633140" w:rsidP="00633140">
      <w:pPr>
        <w:pStyle w:val="Zkladntext"/>
        <w:rPr>
          <w:ins w:id="493" w:author="Autor"/>
          <w:rFonts w:cs="Tahoma"/>
          <w:sz w:val="20"/>
        </w:rPr>
      </w:pPr>
    </w:p>
    <w:p w14:paraId="2B939247" w14:textId="77777777" w:rsidR="00633140" w:rsidRPr="00741589" w:rsidRDefault="00633140" w:rsidP="00633140">
      <w:pPr>
        <w:pStyle w:val="Zkladntext"/>
        <w:rPr>
          <w:ins w:id="494" w:author="Autor"/>
          <w:rFonts w:cs="Tahoma"/>
          <w:sz w:val="20"/>
        </w:rPr>
      </w:pPr>
    </w:p>
    <w:p w14:paraId="575F81F0" w14:textId="77777777" w:rsidR="00633140" w:rsidRPr="00741589" w:rsidRDefault="00633140" w:rsidP="00633140">
      <w:pPr>
        <w:pStyle w:val="Odsekzoznamu"/>
        <w:widowControl w:val="0"/>
        <w:numPr>
          <w:ilvl w:val="0"/>
          <w:numId w:val="7"/>
        </w:numPr>
        <w:tabs>
          <w:tab w:val="left" w:pos="1639"/>
          <w:tab w:val="left" w:pos="1640"/>
        </w:tabs>
        <w:autoSpaceDE w:val="0"/>
        <w:autoSpaceDN w:val="0"/>
        <w:spacing w:before="267"/>
        <w:contextualSpacing w:val="0"/>
        <w:rPr>
          <w:ins w:id="495" w:author="Autor"/>
          <w:rFonts w:ascii="Tahoma" w:hAnsi="Tahoma" w:cs="Tahoma"/>
          <w:b/>
          <w:sz w:val="42"/>
        </w:rPr>
      </w:pPr>
      <w:ins w:id="496" w:author="Autor">
        <w:r w:rsidRPr="00741589">
          <w:rPr>
            <w:rFonts w:ascii="Tahoma" w:hAnsi="Tahoma" w:cs="Tahoma"/>
            <w:b/>
            <w:color w:val="0064A3"/>
            <w:sz w:val="42"/>
          </w:rPr>
          <w:t>Súhrnné</w:t>
        </w:r>
        <w:r w:rsidRPr="00741589">
          <w:rPr>
            <w:rFonts w:ascii="Tahoma" w:hAnsi="Tahoma" w:cs="Tahoma"/>
            <w:b/>
            <w:color w:val="0064A3"/>
            <w:spacing w:val="-39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informácie</w:t>
        </w:r>
        <w:r w:rsidRPr="00741589">
          <w:rPr>
            <w:rFonts w:ascii="Tahoma" w:hAnsi="Tahoma" w:cs="Tahoma"/>
            <w:b/>
            <w:color w:val="0064A3"/>
            <w:spacing w:val="-40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z</w:t>
        </w:r>
        <w:r w:rsidRPr="00741589">
          <w:rPr>
            <w:rFonts w:ascii="Tahoma" w:hAnsi="Tahoma" w:cs="Tahoma"/>
            <w:b/>
            <w:color w:val="0064A3"/>
            <w:spacing w:val="-39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výberu</w:t>
        </w:r>
        <w:r w:rsidRPr="00741589">
          <w:rPr>
            <w:rFonts w:ascii="Tahoma" w:hAnsi="Tahoma" w:cs="Tahoma"/>
            <w:b/>
            <w:color w:val="0064A3"/>
            <w:spacing w:val="-39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o</w:t>
        </w:r>
        <w:r w:rsidRPr="00741589">
          <w:rPr>
            <w:rFonts w:ascii="Tahoma" w:hAnsi="Tahoma" w:cs="Tahoma"/>
            <w:b/>
            <w:color w:val="0064A3"/>
            <w:spacing w:val="-39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ŽoNFP</w:t>
        </w:r>
      </w:ins>
    </w:p>
    <w:p w14:paraId="0608AD5B" w14:textId="2454433D" w:rsidR="00633140" w:rsidRPr="00741589" w:rsidRDefault="00633140" w:rsidP="00633140">
      <w:pPr>
        <w:pStyle w:val="Zkladntext"/>
        <w:spacing w:before="6"/>
        <w:rPr>
          <w:ins w:id="497" w:author="Autor"/>
          <w:rFonts w:cs="Tahoma"/>
          <w:sz w:val="23"/>
        </w:rPr>
      </w:pPr>
      <w:ins w:id="498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6912" behindDoc="1" locked="0" layoutInCell="1" allowOverlap="1" wp14:anchorId="097ABBA9" wp14:editId="4F849734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208280</wp:posOffset>
                  </wp:positionV>
                  <wp:extent cx="6477000" cy="0"/>
                  <wp:effectExtent l="9525" t="10795" r="9525" b="8255"/>
                  <wp:wrapTopAndBottom/>
                  <wp:docPr id="551" name="Rovná spojnica 5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AFC1750" id="Rovná spojnica 551" o:spid="_x0000_s1026" style="position:absolute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6.4pt" to="55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15EF3562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499" w:author="Autor"/>
          <w:rFonts w:cs="Tahoma"/>
        </w:rPr>
      </w:pPr>
      <w:ins w:id="500" w:author="Autor">
        <w:r w:rsidRPr="00741589">
          <w:rPr>
            <w:rFonts w:cs="Tahoma"/>
          </w:rPr>
          <w:t>Celkový počet schválených ŽoNFP:</w:t>
        </w:r>
      </w:ins>
    </w:p>
    <w:p w14:paraId="14DFA25B" w14:textId="1F57C1BE" w:rsidR="00633140" w:rsidRPr="00741589" w:rsidRDefault="00633140" w:rsidP="00633140">
      <w:pPr>
        <w:pStyle w:val="Zkladntext"/>
        <w:ind w:left="835"/>
        <w:rPr>
          <w:ins w:id="501" w:author="Autor"/>
          <w:rFonts w:cs="Tahoma"/>
          <w:b w:val="0"/>
          <w:sz w:val="20"/>
        </w:rPr>
      </w:pPr>
      <w:ins w:id="502" w:author="Autor">
        <w:r w:rsidRPr="00741589">
          <w:rPr>
            <w:rFonts w:cs="Tahoma"/>
            <w:b w:val="0"/>
            <w:noProof/>
            <w:sz w:val="20"/>
            <w:lang w:val="sk-SK" w:eastAsia="sk-SK"/>
          </w:rPr>
          <mc:AlternateContent>
            <mc:Choice Requires="wpg">
              <w:drawing>
                <wp:inline distT="0" distB="0" distL="0" distR="0" wp14:anchorId="447E09BA" wp14:editId="2CA98354">
                  <wp:extent cx="6477000" cy="374650"/>
                  <wp:effectExtent l="6350" t="3175" r="12700" b="3175"/>
                  <wp:docPr id="542" name="Skupina 5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374650"/>
                            <a:chOff x="0" y="0"/>
                            <a:chExt cx="10200" cy="590"/>
                          </a:xfrm>
                        </wpg:grpSpPr>
                        <wps:wsp>
                          <wps:cNvPr id="543" name="Line 6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" name="Line 6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0" y="5"/>
                              <a:ext cx="0" cy="58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Line 6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0" y="5"/>
                              <a:ext cx="0" cy="58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6" name="Line 6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7" name="Line 6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8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8" name="Line 6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8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9" name="Text Box 6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"/>
                              <a:ext cx="2078" cy="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45775B" w14:textId="77777777" w:rsidR="00633140" w:rsidRPr="00741589" w:rsidRDefault="00633140" w:rsidP="00633140">
                                <w:pPr>
                                  <w:spacing w:before="6" w:line="261" w:lineRule="auto"/>
                                  <w:ind w:right="9"/>
                                  <w:rPr>
                                    <w:ins w:id="503" w:author="Autor"/>
                                    <w:rFonts w:ascii="Tahoma" w:hAnsi="Tahoma" w:cs="Tahoma"/>
                                    <w:b/>
                                    <w:sz w:val="14"/>
                                    <w:szCs w:val="14"/>
                                  </w:rPr>
                                </w:pPr>
                                <w:ins w:id="504" w:author="Autor"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Celková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4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výška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4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NFP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4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za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4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schválené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z w:val="14"/>
                                      <w:szCs w:val="14"/>
                                    </w:rPr>
                                    <w:t>ŽoNFP:</w:t>
                                  </w:r>
                                </w:ins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0" name="Text Box 6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0" y="104"/>
                              <a:ext cx="1103" cy="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009B93" w14:textId="77777777" w:rsidR="00633140" w:rsidRPr="00741589" w:rsidRDefault="00633140" w:rsidP="00633140">
                                <w:pPr>
                                  <w:spacing w:before="6"/>
                                  <w:rPr>
                                    <w:ins w:id="505" w:author="Autor"/>
                                    <w:rFonts w:ascii="Tahoma" w:hAnsi="Tahoma" w:cs="Tahoma"/>
                                    <w:b/>
                                    <w:sz w:val="14"/>
                                    <w:szCs w:val="14"/>
                                  </w:rPr>
                                </w:pPr>
                                <w:ins w:id="506" w:author="Autor"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3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toho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zdroje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spacing w:val="-22"/>
                                      <w:w w:val="9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741589">
                                    <w:rPr>
                                      <w:rFonts w:ascii="Tahoma" w:hAnsi="Tahoma" w:cs="Tahoma"/>
                                      <w:b/>
                                      <w:w w:val="95"/>
                                      <w:sz w:val="14"/>
                                      <w:szCs w:val="14"/>
                                    </w:rPr>
                                    <w:t>EÚ:</w:t>
                                  </w:r>
                                </w:ins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447E09BA" id="Skupina 542" o:spid="_x0000_s1035" style="width:510pt;height:29.5pt;mso-position-horizontal-relative:char;mso-position-vertical-relative:line" coordsize="10200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">
                  <v:line id="Line 614" o:spid="_x0000_s1036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" strokecolor="#a7a9ac" strokeweight=".5pt"/>
                  <v:line id="Line 615" o:spid="_x0000_s1037" style="position:absolute;visibility:visible;mso-wrap-style:square" from="5000,5" to="50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" strokecolor="#a7a9ac" strokeweight=".5pt"/>
                  <v:line id="Line 616" o:spid="_x0000_s1038" style="position:absolute;visibility:visible;mso-wrap-style:square" from="5000,5" to="50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" strokecolor="#a7a9ac" strokeweight=".5pt"/>
                  <v:line id="Line 617" o:spid="_x0000_s1039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" strokecolor="#a7a9ac" strokeweight=".5pt"/>
                  <v:line id="Line 618" o:spid="_x0000_s1040" style="position:absolute;visibility:visible;mso-wrap-style:square" from="0,585" to="102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" strokecolor="#a7a9ac" strokeweight=".5pt"/>
                  <v:line id="Line 619" o:spid="_x0000_s1041" style="position:absolute;visibility:visible;mso-wrap-style:square" from="0,585" to="102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" strokecolor="#a7a9ac" strokeweight=".5pt"/>
                  <v:shape id="Text Box 620" o:spid="_x0000_s1042" type="#_x0000_t202" style="position:absolute;top:104;width:2078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e2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B9Ae2rxQAAANwAAAAP&#10;AAAAAAAAAAAAAAAAAAcCAABkcnMvZG93bnJldi54bWxQSwUGAAAAAAMAAwC3AAAA+QIAAAAA&#10;" filled="f" stroked="f">
                    <v:textbox inset="0,0,0,0">
                      <w:txbxContent>
                        <w:p w14:paraId="1E45775B" w14:textId="77777777" w:rsidR="00633140" w:rsidRPr="00741589" w:rsidRDefault="00633140" w:rsidP="00633140">
                          <w:pPr>
                            <w:spacing w:before="6" w:line="261" w:lineRule="auto"/>
                            <w:ind w:right="9"/>
                            <w:rPr>
                              <w:ins w:id="507" w:author="Autor"/>
                              <w:rFonts w:ascii="Tahoma" w:hAnsi="Tahoma" w:cs="Tahoma"/>
                              <w:b/>
                              <w:sz w:val="14"/>
                              <w:szCs w:val="14"/>
                            </w:rPr>
                          </w:pPr>
                          <w:ins w:id="508" w:author="Autor"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Celková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výška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NFP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za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4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 xml:space="preserve">schválené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z w:val="14"/>
                                <w:szCs w:val="14"/>
                              </w:rPr>
                              <w:t>ŽoNFP:</w:t>
                            </w:r>
                          </w:ins>
                        </w:p>
                      </w:txbxContent>
                    </v:textbox>
                  </v:shape>
                  <v:shape id="Text Box 621" o:spid="_x0000_s1043" type="#_x0000_t202" style="position:absolute;left:5200;top:104;width:1103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Lr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eLS68MAAADcAAAADwAA&#10;AAAAAAAAAAAAAAAHAgAAZHJzL2Rvd25yZXYueG1sUEsFBgAAAAADAAMAtwAAAPcCAAAAAA==&#10;" filled="f" stroked="f">
                    <v:textbox inset="0,0,0,0">
                      <w:txbxContent>
                        <w:p w14:paraId="6A009B93" w14:textId="77777777" w:rsidR="00633140" w:rsidRPr="00741589" w:rsidRDefault="00633140" w:rsidP="00633140">
                          <w:pPr>
                            <w:spacing w:before="6"/>
                            <w:rPr>
                              <w:ins w:id="509" w:author="Autor"/>
                              <w:rFonts w:ascii="Tahoma" w:hAnsi="Tahoma" w:cs="Tahoma"/>
                              <w:b/>
                              <w:sz w:val="14"/>
                              <w:szCs w:val="14"/>
                            </w:rPr>
                          </w:pPr>
                          <w:ins w:id="510" w:author="Autor"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Z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3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toho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zdroje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spacing w:val="-22"/>
                                <w:w w:val="9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41589">
                              <w:rPr>
                                <w:rFonts w:ascii="Tahoma" w:hAnsi="Tahoma" w:cs="Tahoma"/>
                                <w:b/>
                                <w:w w:val="95"/>
                                <w:sz w:val="14"/>
                                <w:szCs w:val="14"/>
                              </w:rPr>
                              <w:t>EÚ:</w:t>
                            </w:r>
                          </w:ins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ins>
    </w:p>
    <w:p w14:paraId="626447E9" w14:textId="20C2A1B3" w:rsidR="00633140" w:rsidRPr="00741589" w:rsidRDefault="00633140" w:rsidP="00633140">
      <w:pPr>
        <w:pStyle w:val="Zkladntext"/>
        <w:spacing w:before="66"/>
        <w:ind w:left="840"/>
        <w:rPr>
          <w:ins w:id="511" w:author="Autor"/>
          <w:rFonts w:cs="Tahoma"/>
        </w:rPr>
      </w:pPr>
      <w:ins w:id="512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87936" behindDoc="1" locked="0" layoutInCell="1" allowOverlap="1" wp14:anchorId="3247FB6A" wp14:editId="7E1FF465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224790</wp:posOffset>
                  </wp:positionV>
                  <wp:extent cx="6477000" cy="6350"/>
                  <wp:effectExtent l="9525" t="8890" r="9525" b="3810"/>
                  <wp:wrapTopAndBottom/>
                  <wp:docPr id="539" name="Skupina 5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354"/>
                            <a:chExt cx="10200" cy="10"/>
                          </a:xfrm>
                        </wpg:grpSpPr>
                        <wps:wsp>
                          <wps:cNvPr id="540" name="Line 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59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1" name="Line 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359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48872D" id="Skupina 539" o:spid="_x0000_s1026" style="position:absolute;margin-left:42pt;margin-top:17.7pt;width:510pt;height:.5pt;z-index:-251628544;mso-wrap-distance-left:0;mso-wrap-distance-right:0;mso-position-horizontal-relative:page" coordorigin="840,354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">
                  <v:line id="Line 716" o:spid="_x0000_s1027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" strokecolor="#a7a9ac" strokeweight=".5pt"/>
                  <v:line id="Line 717" o:spid="_x0000_s1028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" strokecolor="#a7a9ac" strokeweight=".5pt"/>
                  <w10:wrap type="topAndBottom" anchorx="page"/>
                </v:group>
              </w:pict>
            </mc:Fallback>
          </mc:AlternateContent>
        </w:r>
        <w:r w:rsidRPr="00741589">
          <w:rPr>
            <w:rFonts w:cs="Tahoma"/>
          </w:rPr>
          <w:t>Celkový počet ŽoNFP, pri ktorých došlo po výbere ŽoNFP k neschváleniu:</w:t>
        </w:r>
      </w:ins>
    </w:p>
    <w:p w14:paraId="3C27A118" w14:textId="77777777" w:rsidR="00633140" w:rsidRPr="00741589" w:rsidRDefault="00633140" w:rsidP="00633140">
      <w:pPr>
        <w:pStyle w:val="Zkladntext"/>
        <w:spacing w:before="72" w:after="120"/>
        <w:ind w:left="840"/>
        <w:rPr>
          <w:ins w:id="513" w:author="Autor"/>
          <w:rFonts w:cs="Tahoma"/>
        </w:rPr>
      </w:pPr>
      <w:ins w:id="514" w:author="Autor">
        <w:r w:rsidRPr="00741589">
          <w:rPr>
            <w:rFonts w:cs="Tahoma"/>
          </w:rPr>
          <w:t>Celkový počet ŽoNFP, pri ktorých došlo po výbere ŽoNFP k zastaveniu konania:</w:t>
        </w:r>
      </w:ins>
    </w:p>
    <w:p w14:paraId="575BDB53" w14:textId="4BF80A9C" w:rsidR="00633140" w:rsidRPr="00741589" w:rsidRDefault="00633140" w:rsidP="00633140">
      <w:pPr>
        <w:pStyle w:val="Zkladntext"/>
        <w:spacing w:line="20" w:lineRule="exact"/>
        <w:ind w:left="835"/>
        <w:rPr>
          <w:ins w:id="515" w:author="Autor"/>
          <w:rFonts w:cs="Tahoma"/>
          <w:b w:val="0"/>
          <w:sz w:val="2"/>
        </w:rPr>
      </w:pPr>
      <w:ins w:id="516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0E84D8FE" wp14:editId="2AEFC074">
                  <wp:extent cx="6477000" cy="6350"/>
                  <wp:effectExtent l="6350" t="4445" r="12700" b="8255"/>
                  <wp:docPr id="536" name="Skupina 5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37" name="Line 6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6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102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64C5C7BC" id="Skupina 536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">
                  <v:line id="Line 611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" strokecolor="#a7a9ac" strokeweight=".5pt"/>
                  <v:line id="Line 612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" strokecolor="#a7a9ac" strokeweight=".5pt"/>
                  <w10:anchorlock/>
                </v:group>
              </w:pict>
            </mc:Fallback>
          </mc:AlternateContent>
        </w:r>
      </w:ins>
    </w:p>
    <w:p w14:paraId="79F9F589" w14:textId="0FD06DF8" w:rsidR="00633140" w:rsidRPr="00741589" w:rsidRDefault="00633140" w:rsidP="00633140">
      <w:pPr>
        <w:pStyle w:val="Zkladntext"/>
        <w:spacing w:before="91"/>
        <w:ind w:left="840"/>
        <w:rPr>
          <w:ins w:id="517" w:author="Autor"/>
          <w:rFonts w:cs="Tahoma"/>
        </w:rPr>
      </w:pPr>
      <w:ins w:id="518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8960" behindDoc="1" locked="0" layoutInCell="1" allowOverlap="1" wp14:anchorId="198546B1" wp14:editId="4AB6DC0F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243840</wp:posOffset>
                  </wp:positionV>
                  <wp:extent cx="6477000" cy="0"/>
                  <wp:effectExtent l="9525" t="12700" r="9525" b="6350"/>
                  <wp:wrapTopAndBottom/>
                  <wp:docPr id="535" name="Rovná spojnica 5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C41F60A" id="Rovná spojnica 535" o:spid="_x0000_s1026" style="position:absolute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9.2pt" to="55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LN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4Ei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  <w:r w:rsidRPr="00741589">
          <w:rPr>
            <w:rFonts w:cs="Tahoma"/>
          </w:rPr>
          <w:t>Celkový počet ŽoNFP, ktoré nesplnili výberové kritériá:</w:t>
        </w:r>
        <w:r w:rsidR="00CA7645">
          <w:rPr>
            <w:rStyle w:val="Odkaznapoznmkupodiarou"/>
          </w:rPr>
          <w:footnoteReference w:id="17"/>
        </w:r>
      </w:ins>
    </w:p>
    <w:p w14:paraId="054D88AD" w14:textId="77777777" w:rsidR="00633140" w:rsidRPr="00741589" w:rsidRDefault="00633140" w:rsidP="00633140">
      <w:pPr>
        <w:pStyle w:val="Zkladntext"/>
        <w:spacing w:before="1"/>
        <w:rPr>
          <w:ins w:id="521" w:author="Autor"/>
          <w:rFonts w:cs="Tahoma"/>
          <w:sz w:val="15"/>
        </w:rPr>
      </w:pPr>
    </w:p>
    <w:p w14:paraId="0A810ABA" w14:textId="4787B540" w:rsidR="00633140" w:rsidRPr="00741589" w:rsidRDefault="00633140" w:rsidP="00633140">
      <w:pPr>
        <w:pStyle w:val="Nadpis3"/>
        <w:spacing w:before="109"/>
        <w:rPr>
          <w:ins w:id="522" w:author="Autor"/>
          <w:rFonts w:cs="Tahoma"/>
        </w:rPr>
      </w:pPr>
      <w:ins w:id="523" w:author="Autor">
        <w:r w:rsidRPr="00741589">
          <w:rPr>
            <w:rFonts w:cs="Tahoma"/>
          </w:rPr>
          <w:t>Komentár</w:t>
        </w:r>
        <w:r w:rsidR="00A37CCB">
          <w:rPr>
            <w:rStyle w:val="Odkaznapoznmkupodiarou"/>
          </w:rPr>
          <w:footnoteReference w:id="18"/>
        </w:r>
      </w:ins>
    </w:p>
    <w:p w14:paraId="138525B0" w14:textId="69CEFF49" w:rsidR="00633140" w:rsidRPr="00741589" w:rsidRDefault="00633140" w:rsidP="00633140">
      <w:pPr>
        <w:pStyle w:val="Zkladntext"/>
        <w:spacing w:before="8"/>
        <w:rPr>
          <w:ins w:id="526" w:author="Autor"/>
          <w:rFonts w:cs="Tahoma"/>
          <w:sz w:val="10"/>
        </w:rPr>
      </w:pPr>
      <w:ins w:id="527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89984" behindDoc="1" locked="0" layoutInCell="1" allowOverlap="1" wp14:anchorId="28F5B38B" wp14:editId="642514F2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110490</wp:posOffset>
                  </wp:positionV>
                  <wp:extent cx="6477000" cy="0"/>
                  <wp:effectExtent l="9525" t="7620" r="9525" b="11430"/>
                  <wp:wrapTopAndBottom/>
                  <wp:docPr id="534" name="Rovná spojnica 5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F5BBB15" id="Rovná spojnica 534" o:spid="_x0000_s1026" style="position:absolute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7pt" to="55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C4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7603998A" w14:textId="77777777" w:rsidR="00633140" w:rsidRPr="00741589" w:rsidRDefault="00633140" w:rsidP="00633140">
      <w:pPr>
        <w:pStyle w:val="Zkladntext"/>
        <w:rPr>
          <w:ins w:id="528" w:author="Autor"/>
          <w:rFonts w:cs="Tahoma"/>
          <w:sz w:val="26"/>
        </w:rPr>
      </w:pPr>
    </w:p>
    <w:p w14:paraId="032643B7" w14:textId="77777777" w:rsidR="00633140" w:rsidRPr="00741589" w:rsidRDefault="00633140" w:rsidP="00633140">
      <w:pPr>
        <w:pStyle w:val="Zkladntext"/>
        <w:rPr>
          <w:ins w:id="529" w:author="Autor"/>
          <w:rFonts w:cs="Tahoma"/>
          <w:sz w:val="26"/>
        </w:rPr>
      </w:pPr>
    </w:p>
    <w:p w14:paraId="6E006B44" w14:textId="77777777" w:rsidR="00633140" w:rsidRPr="00741589" w:rsidRDefault="00633140" w:rsidP="00633140">
      <w:pPr>
        <w:pStyle w:val="Zkladntext"/>
        <w:spacing w:before="2"/>
        <w:rPr>
          <w:ins w:id="530" w:author="Autor"/>
          <w:rFonts w:cs="Tahoma"/>
          <w:sz w:val="30"/>
        </w:rPr>
      </w:pPr>
    </w:p>
    <w:p w14:paraId="211FFADB" w14:textId="77777777" w:rsidR="00633140" w:rsidRPr="00741589" w:rsidRDefault="00633140" w:rsidP="00633140">
      <w:pPr>
        <w:pStyle w:val="Odsekzoznamu"/>
        <w:widowControl w:val="0"/>
        <w:numPr>
          <w:ilvl w:val="0"/>
          <w:numId w:val="7"/>
        </w:numPr>
        <w:tabs>
          <w:tab w:val="left" w:pos="1639"/>
          <w:tab w:val="left" w:pos="1640"/>
        </w:tabs>
        <w:autoSpaceDE w:val="0"/>
        <w:autoSpaceDN w:val="0"/>
        <w:contextualSpacing w:val="0"/>
        <w:rPr>
          <w:ins w:id="531" w:author="Autor"/>
          <w:rFonts w:ascii="Tahoma" w:hAnsi="Tahoma" w:cs="Tahoma"/>
          <w:b/>
          <w:sz w:val="42"/>
        </w:rPr>
      </w:pPr>
      <w:ins w:id="532" w:author="Autor">
        <w:r w:rsidRPr="00741589">
          <w:rPr>
            <w:rFonts w:ascii="Tahoma" w:hAnsi="Tahoma" w:cs="Tahoma"/>
            <w:b/>
            <w:color w:val="0064A3"/>
            <w:sz w:val="42"/>
          </w:rPr>
          <w:t>Zoznam</w:t>
        </w:r>
        <w:r w:rsidRPr="00741589">
          <w:rPr>
            <w:rFonts w:ascii="Tahoma" w:hAnsi="Tahoma" w:cs="Tahoma"/>
            <w:b/>
            <w:color w:val="0064A3"/>
            <w:spacing w:val="-24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príloh</w:t>
        </w:r>
      </w:ins>
    </w:p>
    <w:p w14:paraId="62E7645F" w14:textId="0B16A6AE" w:rsidR="00633140" w:rsidRPr="00741589" w:rsidRDefault="00633140" w:rsidP="00633140">
      <w:pPr>
        <w:spacing w:before="353"/>
        <w:ind w:left="840"/>
        <w:rPr>
          <w:ins w:id="533" w:author="Autor"/>
          <w:rFonts w:ascii="Tahoma" w:hAnsi="Tahoma" w:cs="Tahoma"/>
          <w:b/>
          <w:sz w:val="20"/>
        </w:rPr>
      </w:pPr>
      <w:ins w:id="534" w:author="Autor">
        <w:r w:rsidRPr="00741589">
          <w:rPr>
            <w:rFonts w:ascii="Tahoma" w:hAnsi="Tahoma" w:cs="Tahoma"/>
            <w:b/>
            <w:sz w:val="20"/>
          </w:rPr>
          <w:t>Generované prílohy</w:t>
        </w:r>
        <w:r w:rsidR="004528A8">
          <w:rPr>
            <w:rStyle w:val="Odkaznapoznmkupodiarou"/>
            <w:rFonts w:ascii="Tahoma" w:hAnsi="Tahoma"/>
            <w:b/>
            <w:sz w:val="20"/>
          </w:rPr>
          <w:footnoteReference w:id="19"/>
        </w:r>
      </w:ins>
    </w:p>
    <w:p w14:paraId="62026EEB" w14:textId="2212D9B5" w:rsidR="00633140" w:rsidRPr="00741589" w:rsidRDefault="00633140" w:rsidP="00633140">
      <w:pPr>
        <w:pStyle w:val="Zkladntext"/>
        <w:spacing w:before="8"/>
        <w:rPr>
          <w:ins w:id="537" w:author="Autor"/>
          <w:rFonts w:cs="Tahoma"/>
          <w:sz w:val="10"/>
        </w:rPr>
      </w:pPr>
      <w:ins w:id="538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91008" behindDoc="1" locked="0" layoutInCell="1" allowOverlap="1" wp14:anchorId="74F59AA8" wp14:editId="7DA17E86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109855</wp:posOffset>
                  </wp:positionV>
                  <wp:extent cx="6477000" cy="0"/>
                  <wp:effectExtent l="9525" t="8890" r="9525" b="10160"/>
                  <wp:wrapTopAndBottom/>
                  <wp:docPr id="533" name="Rovná spojnica 5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A205A38" id="Rovná spojnica 533" o:spid="_x0000_s1026" style="position:absolute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65pt" to="55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8p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4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1266287B" w14:textId="77777777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41"/>
        <w:contextualSpacing w:val="0"/>
        <w:rPr>
          <w:rFonts w:ascii="Tahoma" w:hAnsi="Tahoma"/>
          <w:sz w:val="14"/>
          <w:rPrChange w:id="539" w:author="Autor">
            <w:rPr/>
          </w:rPrChange>
        </w:rPr>
        <w:pPrChange w:id="540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r w:rsidRPr="00ED0847">
        <w:rPr>
          <w:rFonts w:ascii="Tahoma" w:hAnsi="Tahoma"/>
          <w:sz w:val="14"/>
          <w:rPrChange w:id="541" w:author="Autor">
            <w:rPr/>
          </w:rPrChange>
        </w:rPr>
        <w:t>Zoznam</w:t>
      </w:r>
      <w:r w:rsidRPr="00ED0847">
        <w:rPr>
          <w:rFonts w:ascii="Tahoma" w:hAnsi="Tahoma"/>
          <w:spacing w:val="-5"/>
          <w:sz w:val="14"/>
          <w:rPrChange w:id="54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43" w:author="Autor">
            <w:rPr/>
          </w:rPrChange>
        </w:rPr>
        <w:t>ŽoNFP,</w:t>
      </w:r>
      <w:r w:rsidRPr="00ED0847">
        <w:rPr>
          <w:rFonts w:ascii="Tahoma" w:hAnsi="Tahoma"/>
          <w:spacing w:val="-5"/>
          <w:sz w:val="14"/>
          <w:rPrChange w:id="544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45" w:author="Autor">
            <w:rPr/>
          </w:rPrChange>
        </w:rPr>
        <w:t>ktoré</w:t>
      </w:r>
      <w:r w:rsidRPr="00ED0847">
        <w:rPr>
          <w:rFonts w:ascii="Tahoma" w:hAnsi="Tahoma"/>
          <w:spacing w:val="-5"/>
          <w:sz w:val="14"/>
          <w:rPrChange w:id="546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47" w:author="Autor">
            <w:rPr/>
          </w:rPrChange>
        </w:rPr>
        <w:t>nesplnili</w:t>
      </w:r>
      <w:r w:rsidRPr="00ED0847">
        <w:rPr>
          <w:rFonts w:ascii="Tahoma" w:hAnsi="Tahoma"/>
          <w:spacing w:val="-5"/>
          <w:sz w:val="14"/>
          <w:rPrChange w:id="548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49" w:author="Autor">
            <w:rPr/>
          </w:rPrChange>
        </w:rPr>
        <w:t>podmienky</w:t>
      </w:r>
      <w:r w:rsidRPr="00ED0847">
        <w:rPr>
          <w:rFonts w:ascii="Tahoma" w:hAnsi="Tahoma"/>
          <w:spacing w:val="-5"/>
          <w:sz w:val="14"/>
          <w:rPrChange w:id="550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51" w:author="Autor">
            <w:rPr/>
          </w:rPrChange>
        </w:rPr>
        <w:t>administratívneho</w:t>
      </w:r>
      <w:r w:rsidRPr="00ED0847">
        <w:rPr>
          <w:rFonts w:ascii="Tahoma" w:hAnsi="Tahoma"/>
          <w:spacing w:val="-5"/>
          <w:sz w:val="14"/>
          <w:rPrChange w:id="55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53" w:author="Autor">
            <w:rPr/>
          </w:rPrChange>
        </w:rPr>
        <w:t>overenia</w:t>
      </w:r>
    </w:p>
    <w:p w14:paraId="742BBADE" w14:textId="77777777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554" w:author="Autor">
            <w:rPr/>
          </w:rPrChange>
        </w:rPr>
        <w:pPrChange w:id="555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r w:rsidRPr="00ED0847">
        <w:rPr>
          <w:rFonts w:ascii="Tahoma" w:hAnsi="Tahoma"/>
          <w:w w:val="105"/>
          <w:sz w:val="14"/>
          <w:rPrChange w:id="556" w:author="Autor">
            <w:rPr/>
          </w:rPrChange>
        </w:rPr>
        <w:t>Zoznam</w:t>
      </w:r>
      <w:r w:rsidRPr="00ED0847">
        <w:rPr>
          <w:rFonts w:ascii="Tahoma" w:hAnsi="Tahoma"/>
          <w:spacing w:val="-8"/>
          <w:w w:val="105"/>
          <w:sz w:val="14"/>
          <w:rPrChange w:id="557" w:author="Autor">
            <w:rPr/>
          </w:rPrChange>
        </w:rPr>
        <w:t xml:space="preserve"> </w:t>
      </w:r>
      <w:r w:rsidRPr="00ED0847">
        <w:rPr>
          <w:rFonts w:ascii="Tahoma" w:hAnsi="Tahoma"/>
          <w:w w:val="105"/>
          <w:sz w:val="14"/>
          <w:rPrChange w:id="558" w:author="Autor">
            <w:rPr/>
          </w:rPrChange>
        </w:rPr>
        <w:t>ŽoNFP,</w:t>
      </w:r>
      <w:r w:rsidRPr="00ED0847">
        <w:rPr>
          <w:rFonts w:ascii="Tahoma" w:hAnsi="Tahoma"/>
          <w:spacing w:val="-8"/>
          <w:w w:val="105"/>
          <w:sz w:val="14"/>
          <w:rPrChange w:id="559" w:author="Autor">
            <w:rPr/>
          </w:rPrChange>
        </w:rPr>
        <w:t xml:space="preserve"> </w:t>
      </w:r>
      <w:r w:rsidRPr="00ED0847">
        <w:rPr>
          <w:rFonts w:ascii="Tahoma" w:hAnsi="Tahoma"/>
          <w:w w:val="105"/>
          <w:sz w:val="14"/>
          <w:rPrChange w:id="560" w:author="Autor">
            <w:rPr/>
          </w:rPrChange>
        </w:rPr>
        <w:t>ktoré</w:t>
      </w:r>
      <w:r w:rsidRPr="00ED0847">
        <w:rPr>
          <w:rFonts w:ascii="Tahoma" w:hAnsi="Tahoma"/>
          <w:spacing w:val="-8"/>
          <w:w w:val="105"/>
          <w:sz w:val="14"/>
          <w:rPrChange w:id="561" w:author="Autor">
            <w:rPr/>
          </w:rPrChange>
        </w:rPr>
        <w:t xml:space="preserve"> </w:t>
      </w:r>
      <w:r w:rsidRPr="00ED0847">
        <w:rPr>
          <w:rFonts w:ascii="Tahoma" w:hAnsi="Tahoma"/>
          <w:w w:val="105"/>
          <w:sz w:val="14"/>
          <w:rPrChange w:id="562" w:author="Autor">
            <w:rPr/>
          </w:rPrChange>
        </w:rPr>
        <w:t>splnili</w:t>
      </w:r>
      <w:r w:rsidRPr="00ED0847">
        <w:rPr>
          <w:rFonts w:ascii="Tahoma" w:hAnsi="Tahoma"/>
          <w:spacing w:val="-8"/>
          <w:w w:val="105"/>
          <w:sz w:val="14"/>
          <w:rPrChange w:id="563" w:author="Autor">
            <w:rPr/>
          </w:rPrChange>
        </w:rPr>
        <w:t xml:space="preserve"> </w:t>
      </w:r>
      <w:r w:rsidRPr="00ED0847">
        <w:rPr>
          <w:rFonts w:ascii="Tahoma" w:hAnsi="Tahoma"/>
          <w:w w:val="105"/>
          <w:sz w:val="14"/>
          <w:rPrChange w:id="564" w:author="Autor">
            <w:rPr/>
          </w:rPrChange>
        </w:rPr>
        <w:t>podmienky</w:t>
      </w:r>
      <w:r w:rsidRPr="00ED0847">
        <w:rPr>
          <w:rFonts w:ascii="Tahoma" w:hAnsi="Tahoma"/>
          <w:spacing w:val="-8"/>
          <w:w w:val="105"/>
          <w:sz w:val="14"/>
          <w:rPrChange w:id="565" w:author="Autor">
            <w:rPr/>
          </w:rPrChange>
        </w:rPr>
        <w:t xml:space="preserve"> </w:t>
      </w:r>
      <w:r w:rsidRPr="00ED0847">
        <w:rPr>
          <w:rFonts w:ascii="Tahoma" w:hAnsi="Tahoma"/>
          <w:w w:val="105"/>
          <w:sz w:val="14"/>
          <w:rPrChange w:id="566" w:author="Autor">
            <w:rPr/>
          </w:rPrChange>
        </w:rPr>
        <w:t>administratívneho</w:t>
      </w:r>
      <w:r w:rsidRPr="00ED0847">
        <w:rPr>
          <w:rFonts w:ascii="Tahoma" w:hAnsi="Tahoma"/>
          <w:spacing w:val="-8"/>
          <w:w w:val="105"/>
          <w:sz w:val="14"/>
          <w:rPrChange w:id="567" w:author="Autor">
            <w:rPr/>
          </w:rPrChange>
        </w:rPr>
        <w:t xml:space="preserve"> </w:t>
      </w:r>
      <w:r w:rsidRPr="00ED0847">
        <w:rPr>
          <w:rFonts w:ascii="Tahoma" w:hAnsi="Tahoma"/>
          <w:w w:val="105"/>
          <w:sz w:val="14"/>
          <w:rPrChange w:id="568" w:author="Autor">
            <w:rPr/>
          </w:rPrChange>
        </w:rPr>
        <w:t>overenia</w:t>
      </w:r>
    </w:p>
    <w:p w14:paraId="4CACBBBA" w14:textId="77777777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569" w:author="Autor">
            <w:rPr/>
          </w:rPrChange>
        </w:rPr>
        <w:pPrChange w:id="570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r w:rsidRPr="00ED0847">
        <w:rPr>
          <w:rFonts w:ascii="Tahoma" w:hAnsi="Tahoma"/>
          <w:sz w:val="14"/>
          <w:rPrChange w:id="571" w:author="Autor">
            <w:rPr/>
          </w:rPrChange>
        </w:rPr>
        <w:t>Zoznam</w:t>
      </w:r>
      <w:r w:rsidRPr="00ED0847">
        <w:rPr>
          <w:rFonts w:ascii="Tahoma" w:hAnsi="Tahoma"/>
          <w:spacing w:val="-5"/>
          <w:sz w:val="14"/>
          <w:rPrChange w:id="57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73" w:author="Autor">
            <w:rPr/>
          </w:rPrChange>
        </w:rPr>
        <w:t>ŽoNFP,</w:t>
      </w:r>
      <w:r w:rsidRPr="00ED0847">
        <w:rPr>
          <w:rFonts w:ascii="Tahoma" w:hAnsi="Tahoma"/>
          <w:spacing w:val="-5"/>
          <w:sz w:val="14"/>
          <w:rPrChange w:id="574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75" w:author="Autor">
            <w:rPr/>
          </w:rPrChange>
        </w:rPr>
        <w:t>ktoré</w:t>
      </w:r>
      <w:r w:rsidRPr="00ED0847">
        <w:rPr>
          <w:rFonts w:ascii="Tahoma" w:hAnsi="Tahoma"/>
          <w:spacing w:val="-5"/>
          <w:sz w:val="14"/>
          <w:rPrChange w:id="576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77" w:author="Autor">
            <w:rPr/>
          </w:rPrChange>
        </w:rPr>
        <w:t>nesplnili</w:t>
      </w:r>
      <w:r w:rsidRPr="00ED0847">
        <w:rPr>
          <w:rFonts w:ascii="Tahoma" w:hAnsi="Tahoma"/>
          <w:spacing w:val="-5"/>
          <w:sz w:val="14"/>
          <w:rPrChange w:id="578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79" w:author="Autor">
            <w:rPr/>
          </w:rPrChange>
        </w:rPr>
        <w:t>podmienky</w:t>
      </w:r>
      <w:r w:rsidRPr="00ED0847">
        <w:rPr>
          <w:rFonts w:ascii="Tahoma" w:hAnsi="Tahoma"/>
          <w:spacing w:val="-5"/>
          <w:sz w:val="14"/>
          <w:rPrChange w:id="580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81" w:author="Autor">
            <w:rPr/>
          </w:rPrChange>
        </w:rPr>
        <w:t>odborného</w:t>
      </w:r>
      <w:r w:rsidRPr="00ED0847">
        <w:rPr>
          <w:rFonts w:ascii="Tahoma" w:hAnsi="Tahoma"/>
          <w:spacing w:val="-5"/>
          <w:sz w:val="14"/>
          <w:rPrChange w:id="58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83" w:author="Autor">
            <w:rPr/>
          </w:rPrChange>
        </w:rPr>
        <w:t>hodnotenia</w:t>
      </w:r>
    </w:p>
    <w:p w14:paraId="19AAA9C3" w14:textId="77777777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584" w:author="Autor">
            <w:rPr/>
          </w:rPrChange>
        </w:rPr>
        <w:pPrChange w:id="585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r w:rsidRPr="00ED0847">
        <w:rPr>
          <w:rFonts w:ascii="Tahoma" w:hAnsi="Tahoma"/>
          <w:sz w:val="14"/>
          <w:rPrChange w:id="586" w:author="Autor">
            <w:rPr/>
          </w:rPrChange>
        </w:rPr>
        <w:t>Zoznam</w:t>
      </w:r>
      <w:r w:rsidRPr="00ED0847">
        <w:rPr>
          <w:rFonts w:ascii="Tahoma" w:hAnsi="Tahoma"/>
          <w:spacing w:val="-5"/>
          <w:sz w:val="14"/>
          <w:rPrChange w:id="587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88" w:author="Autor">
            <w:rPr/>
          </w:rPrChange>
        </w:rPr>
        <w:t>ŽoNFP,</w:t>
      </w:r>
      <w:r w:rsidRPr="00ED0847">
        <w:rPr>
          <w:rFonts w:ascii="Tahoma" w:hAnsi="Tahoma"/>
          <w:spacing w:val="-5"/>
          <w:sz w:val="14"/>
          <w:rPrChange w:id="589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90" w:author="Autor">
            <w:rPr/>
          </w:rPrChange>
        </w:rPr>
        <w:t>ktoré</w:t>
      </w:r>
      <w:r w:rsidRPr="00ED0847">
        <w:rPr>
          <w:rFonts w:ascii="Tahoma" w:hAnsi="Tahoma"/>
          <w:spacing w:val="-5"/>
          <w:sz w:val="14"/>
          <w:rPrChange w:id="591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92" w:author="Autor">
            <w:rPr/>
          </w:rPrChange>
        </w:rPr>
        <w:t>splnili</w:t>
      </w:r>
      <w:r w:rsidRPr="00ED0847">
        <w:rPr>
          <w:rFonts w:ascii="Tahoma" w:hAnsi="Tahoma"/>
          <w:spacing w:val="-5"/>
          <w:sz w:val="14"/>
          <w:rPrChange w:id="593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94" w:author="Autor">
            <w:rPr/>
          </w:rPrChange>
        </w:rPr>
        <w:t>podmienky</w:t>
      </w:r>
      <w:r w:rsidRPr="00ED0847">
        <w:rPr>
          <w:rFonts w:ascii="Tahoma" w:hAnsi="Tahoma"/>
          <w:spacing w:val="-5"/>
          <w:sz w:val="14"/>
          <w:rPrChange w:id="595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96" w:author="Autor">
            <w:rPr/>
          </w:rPrChange>
        </w:rPr>
        <w:t>odborného</w:t>
      </w:r>
      <w:r w:rsidRPr="00ED0847">
        <w:rPr>
          <w:rFonts w:ascii="Tahoma" w:hAnsi="Tahoma"/>
          <w:spacing w:val="-5"/>
          <w:sz w:val="14"/>
          <w:rPrChange w:id="597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598" w:author="Autor">
            <w:rPr/>
          </w:rPrChange>
        </w:rPr>
        <w:t>hodnotenia</w:t>
      </w:r>
    </w:p>
    <w:p w14:paraId="433F537D" w14:textId="60279AFA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599" w:author="Autor">
            <w:rPr/>
          </w:rPrChange>
        </w:rPr>
        <w:pPrChange w:id="600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r w:rsidRPr="00ED0847">
        <w:rPr>
          <w:rFonts w:ascii="Tahoma" w:hAnsi="Tahoma"/>
          <w:sz w:val="14"/>
          <w:rPrChange w:id="601" w:author="Autor">
            <w:rPr/>
          </w:rPrChange>
        </w:rPr>
        <w:t>Zoznam</w:t>
      </w:r>
      <w:r w:rsidRPr="00ED0847">
        <w:rPr>
          <w:rFonts w:ascii="Tahoma" w:hAnsi="Tahoma"/>
          <w:spacing w:val="-5"/>
          <w:sz w:val="14"/>
          <w:rPrChange w:id="60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03" w:author="Autor">
            <w:rPr/>
          </w:rPrChange>
        </w:rPr>
        <w:t>ŽoNFP,</w:t>
      </w:r>
      <w:r w:rsidRPr="00ED0847">
        <w:rPr>
          <w:rFonts w:ascii="Tahoma" w:hAnsi="Tahoma"/>
          <w:spacing w:val="-5"/>
          <w:sz w:val="14"/>
          <w:rPrChange w:id="604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05" w:author="Autor">
            <w:rPr/>
          </w:rPrChange>
        </w:rPr>
        <w:t>pri</w:t>
      </w:r>
      <w:r w:rsidRPr="00ED0847">
        <w:rPr>
          <w:rFonts w:ascii="Tahoma" w:hAnsi="Tahoma"/>
          <w:spacing w:val="-5"/>
          <w:sz w:val="14"/>
          <w:rPrChange w:id="606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07" w:author="Autor">
            <w:rPr/>
          </w:rPrChange>
        </w:rPr>
        <w:t>ktorých</w:t>
      </w:r>
      <w:r w:rsidRPr="00ED0847">
        <w:rPr>
          <w:rFonts w:ascii="Tahoma" w:hAnsi="Tahoma"/>
          <w:spacing w:val="-5"/>
          <w:sz w:val="14"/>
          <w:rPrChange w:id="608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09" w:author="Autor">
            <w:rPr/>
          </w:rPrChange>
        </w:rPr>
        <w:t>bolo</w:t>
      </w:r>
      <w:r w:rsidRPr="00ED0847">
        <w:rPr>
          <w:rFonts w:ascii="Tahoma" w:hAnsi="Tahoma"/>
          <w:spacing w:val="-5"/>
          <w:sz w:val="14"/>
          <w:rPrChange w:id="610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11" w:author="Autor">
            <w:rPr/>
          </w:rPrChange>
        </w:rPr>
        <w:t>vydané</w:t>
      </w:r>
      <w:r w:rsidRPr="00ED0847">
        <w:rPr>
          <w:rFonts w:ascii="Tahoma" w:hAnsi="Tahoma"/>
          <w:spacing w:val="-5"/>
          <w:sz w:val="14"/>
          <w:rPrChange w:id="61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13" w:author="Autor">
            <w:rPr/>
          </w:rPrChange>
        </w:rPr>
        <w:t>rozhodnutie</w:t>
      </w:r>
      <w:r w:rsidRPr="00ED0847">
        <w:rPr>
          <w:rFonts w:ascii="Tahoma" w:hAnsi="Tahoma"/>
          <w:spacing w:val="-5"/>
          <w:sz w:val="14"/>
          <w:rPrChange w:id="614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15" w:author="Autor">
            <w:rPr/>
          </w:rPrChange>
        </w:rPr>
        <w:t>o</w:t>
      </w:r>
      <w:del w:id="616" w:author="Autor">
        <w:r w:rsidR="001E0991">
          <w:delText> </w:delText>
        </w:r>
      </w:del>
      <w:ins w:id="617" w:author="Autor">
        <w:r w:rsidRPr="00741589">
          <w:rPr>
            <w:rFonts w:ascii="Tahoma" w:hAnsi="Tahoma" w:cs="Tahoma"/>
            <w:spacing w:val="-5"/>
            <w:sz w:val="14"/>
          </w:rPr>
          <w:t xml:space="preserve"> </w:t>
        </w:r>
      </w:ins>
      <w:r w:rsidRPr="00ED0847">
        <w:rPr>
          <w:rFonts w:ascii="Tahoma" w:hAnsi="Tahoma"/>
          <w:sz w:val="14"/>
          <w:rPrChange w:id="618" w:author="Autor">
            <w:rPr/>
          </w:rPrChange>
        </w:rPr>
        <w:t>zastavení</w:t>
      </w:r>
      <w:r w:rsidRPr="00ED0847">
        <w:rPr>
          <w:rFonts w:ascii="Tahoma" w:hAnsi="Tahoma"/>
          <w:spacing w:val="-5"/>
          <w:sz w:val="14"/>
          <w:rPrChange w:id="619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20" w:author="Autor">
            <w:rPr/>
          </w:rPrChange>
        </w:rPr>
        <w:t>konania</w:t>
      </w:r>
    </w:p>
    <w:p w14:paraId="6F72BE58" w14:textId="6A715D2F" w:rsidR="00633140" w:rsidRPr="00ED0847" w:rsidRDefault="001E0991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621" w:author="Autor">
            <w:rPr/>
          </w:rPrChange>
        </w:rPr>
        <w:pPrChange w:id="622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del w:id="623" w:author="Autor">
        <w:r>
          <w:delText>Záznam z aplikácie výberových kritérií (ak pre danú výzvu boli aplikované)</w:delText>
        </w:r>
        <w:r w:rsidR="00B5358A">
          <w:delText xml:space="preserve">, vrátane zoznamu ŽoNFP, ktoré </w:delText>
        </w:r>
      </w:del>
      <w:ins w:id="624" w:author="Autor">
        <w:r w:rsidR="00633140" w:rsidRPr="00741589">
          <w:rPr>
            <w:rFonts w:ascii="Tahoma" w:hAnsi="Tahoma" w:cs="Tahoma"/>
            <w:sz w:val="14"/>
          </w:rPr>
          <w:t xml:space="preserve">Zoznam ŽoNFP, ktoré </w:t>
        </w:r>
      </w:ins>
      <w:r w:rsidR="00633140" w:rsidRPr="00ED0847">
        <w:rPr>
          <w:rFonts w:ascii="Tahoma" w:hAnsi="Tahoma"/>
          <w:sz w:val="14"/>
          <w:rPrChange w:id="625" w:author="Autor">
            <w:rPr/>
          </w:rPrChange>
        </w:rPr>
        <w:t>nesplnili výberové</w:t>
      </w:r>
      <w:r w:rsidR="00633140" w:rsidRPr="00ED0847">
        <w:rPr>
          <w:rFonts w:ascii="Tahoma" w:hAnsi="Tahoma"/>
          <w:spacing w:val="-26"/>
          <w:sz w:val="14"/>
          <w:rPrChange w:id="626" w:author="Autor">
            <w:rPr/>
          </w:rPrChange>
        </w:rPr>
        <w:t xml:space="preserve"> </w:t>
      </w:r>
      <w:r w:rsidR="00633140" w:rsidRPr="00ED0847">
        <w:rPr>
          <w:rFonts w:ascii="Tahoma" w:hAnsi="Tahoma"/>
          <w:sz w:val="14"/>
          <w:rPrChange w:id="627" w:author="Autor">
            <w:rPr/>
          </w:rPrChange>
        </w:rPr>
        <w:t>kritériá</w:t>
      </w:r>
    </w:p>
    <w:p w14:paraId="1A10B14A" w14:textId="77777777" w:rsidR="001E0991" w:rsidRDefault="00B5358A" w:rsidP="00253217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del w:id="628" w:author="Autor"/>
        </w:rPr>
      </w:pPr>
      <w:del w:id="629" w:author="Autor">
        <w:r>
          <w:delText>Z</w:delText>
        </w:r>
        <w:r w:rsidR="0094416F" w:rsidRPr="0094416F">
          <w:delText xml:space="preserve">áznam z aplikácie z rozlišovacích kritérií, ktorý </w:delText>
        </w:r>
        <w:r w:rsidR="0094416F">
          <w:delText xml:space="preserve">dokumentuje </w:delText>
        </w:r>
        <w:r w:rsidR="0094416F" w:rsidRPr="0094416F">
          <w:delText xml:space="preserve"> spôsob výberu ŽoNFP, ktoré dosiahli rovnaký počet bodov</w:delText>
        </w:r>
        <w:r>
          <w:delText>,</w:delText>
        </w:r>
        <w:r w:rsidRPr="00B5358A">
          <w:delText xml:space="preserve"> </w:delText>
        </w:r>
        <w:r>
          <w:delText xml:space="preserve">v prípade využitia rozlišovacích kritérií </w:delText>
        </w:r>
      </w:del>
    </w:p>
    <w:p w14:paraId="1FFD314E" w14:textId="44A78A4C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630" w:author="Autor">
            <w:rPr/>
          </w:rPrChange>
        </w:rPr>
        <w:pPrChange w:id="631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r w:rsidRPr="00ED0847">
        <w:rPr>
          <w:rFonts w:ascii="Tahoma" w:hAnsi="Tahoma"/>
          <w:sz w:val="14"/>
          <w:rPrChange w:id="632" w:author="Autor">
            <w:rPr/>
          </w:rPrChange>
        </w:rPr>
        <w:t>Zoznam</w:t>
      </w:r>
      <w:r w:rsidRPr="00ED0847">
        <w:rPr>
          <w:rFonts w:ascii="Tahoma" w:hAnsi="Tahoma"/>
          <w:spacing w:val="-5"/>
          <w:sz w:val="14"/>
          <w:rPrChange w:id="633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34" w:author="Autor">
            <w:rPr/>
          </w:rPrChange>
        </w:rPr>
        <w:t>ŽoNFP,</w:t>
      </w:r>
      <w:r w:rsidRPr="00ED0847">
        <w:rPr>
          <w:rFonts w:ascii="Tahoma" w:hAnsi="Tahoma"/>
          <w:spacing w:val="-5"/>
          <w:sz w:val="14"/>
          <w:rPrChange w:id="635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36" w:author="Autor">
            <w:rPr/>
          </w:rPrChange>
        </w:rPr>
        <w:t>ktoré</w:t>
      </w:r>
      <w:r w:rsidRPr="00ED0847">
        <w:rPr>
          <w:rFonts w:ascii="Tahoma" w:hAnsi="Tahoma"/>
          <w:spacing w:val="-5"/>
          <w:sz w:val="14"/>
          <w:rPrChange w:id="637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38" w:author="Autor">
            <w:rPr/>
          </w:rPrChange>
        </w:rPr>
        <w:t>boli</w:t>
      </w:r>
      <w:r w:rsidRPr="00ED0847">
        <w:rPr>
          <w:rFonts w:ascii="Tahoma" w:hAnsi="Tahoma"/>
          <w:spacing w:val="-5"/>
          <w:sz w:val="14"/>
          <w:rPrChange w:id="639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40" w:author="Autor">
            <w:rPr/>
          </w:rPrChange>
        </w:rPr>
        <w:t>neschválené</w:t>
      </w:r>
      <w:r w:rsidRPr="00ED0847">
        <w:rPr>
          <w:rFonts w:ascii="Tahoma" w:hAnsi="Tahoma"/>
          <w:spacing w:val="-5"/>
          <w:sz w:val="14"/>
          <w:rPrChange w:id="641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42" w:author="Autor">
            <w:rPr/>
          </w:rPrChange>
        </w:rPr>
        <w:t>z</w:t>
      </w:r>
      <w:del w:id="643" w:author="Autor">
        <w:r w:rsidR="001E0991">
          <w:delText> </w:delText>
        </w:r>
      </w:del>
      <w:ins w:id="644" w:author="Autor">
        <w:r w:rsidRPr="00741589">
          <w:rPr>
            <w:rFonts w:ascii="Tahoma" w:hAnsi="Tahoma" w:cs="Tahoma"/>
            <w:spacing w:val="-5"/>
            <w:sz w:val="14"/>
          </w:rPr>
          <w:t xml:space="preserve"> </w:t>
        </w:r>
      </w:ins>
      <w:r w:rsidRPr="00ED0847">
        <w:rPr>
          <w:rFonts w:ascii="Tahoma" w:hAnsi="Tahoma"/>
          <w:sz w:val="14"/>
          <w:rPrChange w:id="645" w:author="Autor">
            <w:rPr/>
          </w:rPrChange>
        </w:rPr>
        <w:t>dôvodu</w:t>
      </w:r>
      <w:r w:rsidRPr="00ED0847">
        <w:rPr>
          <w:rFonts w:ascii="Tahoma" w:hAnsi="Tahoma"/>
          <w:spacing w:val="-5"/>
          <w:sz w:val="14"/>
          <w:rPrChange w:id="646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47" w:author="Autor">
            <w:rPr/>
          </w:rPrChange>
        </w:rPr>
        <w:t>nedostatku</w:t>
      </w:r>
      <w:r w:rsidRPr="00ED0847">
        <w:rPr>
          <w:rFonts w:ascii="Tahoma" w:hAnsi="Tahoma"/>
          <w:spacing w:val="-5"/>
          <w:sz w:val="14"/>
          <w:rPrChange w:id="648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49" w:author="Autor">
            <w:rPr/>
          </w:rPrChange>
        </w:rPr>
        <w:t>alokácie</w:t>
      </w:r>
      <w:r w:rsidRPr="00ED0847">
        <w:rPr>
          <w:rFonts w:ascii="Tahoma" w:hAnsi="Tahoma"/>
          <w:spacing w:val="-5"/>
          <w:sz w:val="14"/>
          <w:rPrChange w:id="650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51" w:author="Autor">
            <w:rPr/>
          </w:rPrChange>
        </w:rPr>
        <w:t>v</w:t>
      </w:r>
      <w:del w:id="652" w:author="Autor">
        <w:r w:rsidR="00BA0E31">
          <w:delText> </w:delText>
        </w:r>
      </w:del>
      <w:ins w:id="653" w:author="Autor">
        <w:r w:rsidRPr="00741589">
          <w:rPr>
            <w:rFonts w:ascii="Tahoma" w:hAnsi="Tahoma" w:cs="Tahoma"/>
            <w:spacing w:val="-5"/>
            <w:sz w:val="14"/>
          </w:rPr>
          <w:t xml:space="preserve"> </w:t>
        </w:r>
      </w:ins>
      <w:r w:rsidRPr="00ED0847">
        <w:rPr>
          <w:rFonts w:ascii="Tahoma" w:hAnsi="Tahoma"/>
          <w:sz w:val="14"/>
          <w:rPrChange w:id="654" w:author="Autor">
            <w:rPr/>
          </w:rPrChange>
        </w:rPr>
        <w:t>poradí,</w:t>
      </w:r>
      <w:r w:rsidRPr="00ED0847">
        <w:rPr>
          <w:rFonts w:ascii="Tahoma" w:hAnsi="Tahoma"/>
          <w:spacing w:val="-5"/>
          <w:sz w:val="14"/>
          <w:rPrChange w:id="655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56" w:author="Autor">
            <w:rPr/>
          </w:rPrChange>
        </w:rPr>
        <w:t>v</w:t>
      </w:r>
      <w:del w:id="657" w:author="Autor">
        <w:r w:rsidR="00BA0E31">
          <w:delText> </w:delText>
        </w:r>
      </w:del>
      <w:ins w:id="658" w:author="Autor">
        <w:r w:rsidRPr="00741589">
          <w:rPr>
            <w:rFonts w:ascii="Tahoma" w:hAnsi="Tahoma" w:cs="Tahoma"/>
            <w:spacing w:val="-5"/>
            <w:sz w:val="14"/>
          </w:rPr>
          <w:t xml:space="preserve"> </w:t>
        </w:r>
      </w:ins>
      <w:r w:rsidRPr="00ED0847">
        <w:rPr>
          <w:rFonts w:ascii="Tahoma" w:hAnsi="Tahoma"/>
          <w:sz w:val="14"/>
          <w:rPrChange w:id="659" w:author="Autor">
            <w:rPr/>
          </w:rPrChange>
        </w:rPr>
        <w:t>akom</w:t>
      </w:r>
      <w:r w:rsidRPr="00ED0847">
        <w:rPr>
          <w:rFonts w:ascii="Tahoma" w:hAnsi="Tahoma"/>
          <w:spacing w:val="-5"/>
          <w:sz w:val="14"/>
          <w:rPrChange w:id="660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61" w:author="Autor">
            <w:rPr/>
          </w:rPrChange>
        </w:rPr>
        <w:t>boli</w:t>
      </w:r>
      <w:r w:rsidRPr="00ED0847">
        <w:rPr>
          <w:rFonts w:ascii="Tahoma" w:hAnsi="Tahoma"/>
          <w:spacing w:val="-5"/>
          <w:sz w:val="14"/>
          <w:rPrChange w:id="66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63" w:author="Autor">
            <w:rPr/>
          </w:rPrChange>
        </w:rPr>
        <w:t>neschválené</w:t>
      </w:r>
      <w:r w:rsidR="004528A8" w:rsidRPr="00ED0847">
        <w:rPr>
          <w:rStyle w:val="Odkaznapoznmkupodiarou"/>
          <w:rFonts w:ascii="Tahoma" w:hAnsi="Tahoma"/>
          <w:sz w:val="14"/>
          <w:rPrChange w:id="664" w:author="Autor">
            <w:rPr>
              <w:rStyle w:val="Odkaznapoznmkupodiarou"/>
            </w:rPr>
          </w:rPrChange>
        </w:rPr>
        <w:footnoteReference w:id="20"/>
      </w:r>
    </w:p>
    <w:p w14:paraId="4F593036" w14:textId="4416EFE0" w:rsidR="00633140" w:rsidRPr="00ED0847" w:rsidRDefault="00633140" w:rsidP="00ED0847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/>
          <w:sz w:val="14"/>
          <w:rPrChange w:id="670" w:author="Autor">
            <w:rPr/>
          </w:rPrChange>
        </w:rPr>
        <w:pPrChange w:id="671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  <w:ins w:id="672" w:author="Autor">
        <w:r w:rsidRPr="00741589">
          <w:rPr>
            <w:rFonts w:ascii="Tahoma" w:hAnsi="Tahoma" w:cs="Tahoma"/>
            <w:noProof/>
            <w:sz w:val="22"/>
          </w:rPr>
          <w:lastRenderedPageBreak/>
          <mc:AlternateContent>
            <mc:Choice Requires="wps">
              <w:drawing>
                <wp:anchor distT="0" distB="0" distL="0" distR="0" simplePos="0" relativeHeight="251692032" behindDoc="1" locked="0" layoutInCell="1" allowOverlap="1" wp14:anchorId="0D3B23F5" wp14:editId="377FC920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256540</wp:posOffset>
                  </wp:positionV>
                  <wp:extent cx="6477000" cy="0"/>
                  <wp:effectExtent l="9525" t="7620" r="9525" b="11430"/>
                  <wp:wrapTopAndBottom/>
                  <wp:docPr id="532" name="Rovná spojnica 5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7525D5A" id="Rovná spojnica 532" o:spid="_x0000_s1026" style="position:absolute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20.2pt" to="552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1c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4F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  <w:r w:rsidRPr="00ED0847">
        <w:rPr>
          <w:rFonts w:ascii="Tahoma" w:hAnsi="Tahoma"/>
          <w:sz w:val="14"/>
          <w:rPrChange w:id="673" w:author="Autor">
            <w:rPr/>
          </w:rPrChange>
        </w:rPr>
        <w:t>Zoznam</w:t>
      </w:r>
      <w:r w:rsidRPr="00ED0847">
        <w:rPr>
          <w:rFonts w:ascii="Tahoma" w:hAnsi="Tahoma"/>
          <w:spacing w:val="-6"/>
          <w:sz w:val="14"/>
          <w:rPrChange w:id="674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75" w:author="Autor">
            <w:rPr/>
          </w:rPrChange>
        </w:rPr>
        <w:t>ŽoNFP,</w:t>
      </w:r>
      <w:r w:rsidRPr="00ED0847">
        <w:rPr>
          <w:rFonts w:ascii="Tahoma" w:hAnsi="Tahoma"/>
          <w:spacing w:val="-5"/>
          <w:sz w:val="14"/>
          <w:rPrChange w:id="676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77" w:author="Autor">
            <w:rPr/>
          </w:rPrChange>
        </w:rPr>
        <w:t>ktoré</w:t>
      </w:r>
      <w:r w:rsidRPr="00ED0847">
        <w:rPr>
          <w:rFonts w:ascii="Tahoma" w:hAnsi="Tahoma"/>
          <w:spacing w:val="-5"/>
          <w:sz w:val="14"/>
          <w:rPrChange w:id="678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79" w:author="Autor">
            <w:rPr/>
          </w:rPrChange>
        </w:rPr>
        <w:t>boli</w:t>
      </w:r>
      <w:r w:rsidRPr="00ED0847">
        <w:rPr>
          <w:rFonts w:ascii="Tahoma" w:hAnsi="Tahoma"/>
          <w:spacing w:val="-5"/>
          <w:sz w:val="14"/>
          <w:rPrChange w:id="680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81" w:author="Autor">
            <w:rPr/>
          </w:rPrChange>
        </w:rPr>
        <w:t>schválené,</w:t>
      </w:r>
      <w:r w:rsidRPr="00ED0847">
        <w:rPr>
          <w:rFonts w:ascii="Tahoma" w:hAnsi="Tahoma"/>
          <w:spacing w:val="-5"/>
          <w:sz w:val="14"/>
          <w:rPrChange w:id="682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83" w:author="Autor">
            <w:rPr/>
          </w:rPrChange>
        </w:rPr>
        <w:t>vrátane</w:t>
      </w:r>
      <w:r w:rsidRPr="00ED0847">
        <w:rPr>
          <w:rFonts w:ascii="Tahoma" w:hAnsi="Tahoma"/>
          <w:spacing w:val="-5"/>
          <w:sz w:val="14"/>
          <w:rPrChange w:id="684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85" w:author="Autor">
            <w:rPr/>
          </w:rPrChange>
        </w:rPr>
        <w:t>výšky</w:t>
      </w:r>
      <w:r w:rsidRPr="00ED0847">
        <w:rPr>
          <w:rFonts w:ascii="Tahoma" w:hAnsi="Tahoma"/>
          <w:spacing w:val="-6"/>
          <w:sz w:val="14"/>
          <w:rPrChange w:id="686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87" w:author="Autor">
            <w:rPr/>
          </w:rPrChange>
        </w:rPr>
        <w:t>schváleného</w:t>
      </w:r>
      <w:r w:rsidRPr="00ED0847">
        <w:rPr>
          <w:rFonts w:ascii="Tahoma" w:hAnsi="Tahoma"/>
          <w:spacing w:val="-5"/>
          <w:sz w:val="14"/>
          <w:rPrChange w:id="688" w:author="Autor">
            <w:rPr/>
          </w:rPrChange>
        </w:rPr>
        <w:t xml:space="preserve"> </w:t>
      </w:r>
      <w:r w:rsidRPr="00ED0847">
        <w:rPr>
          <w:rFonts w:ascii="Tahoma" w:hAnsi="Tahoma"/>
          <w:sz w:val="14"/>
          <w:rPrChange w:id="689" w:author="Autor">
            <w:rPr/>
          </w:rPrChange>
        </w:rPr>
        <w:t>NFP</w:t>
      </w:r>
    </w:p>
    <w:p w14:paraId="2B9B6E45" w14:textId="6A714C57" w:rsidR="00633140" w:rsidRPr="00741589" w:rsidRDefault="00534050" w:rsidP="00633140">
      <w:pPr>
        <w:pStyle w:val="Zkladntext"/>
        <w:spacing w:before="9"/>
        <w:rPr>
          <w:ins w:id="690" w:author="Autor"/>
          <w:rFonts w:cs="Tahoma"/>
          <w:b w:val="0"/>
          <w:sz w:val="15"/>
        </w:rPr>
      </w:pPr>
      <w:del w:id="691" w:author="Autor">
        <w:r>
          <w:delText>Iné</w:delText>
        </w:r>
        <w:r>
          <w:rPr>
            <w:rStyle w:val="Odkaznapoznmkupodiarou"/>
          </w:rPr>
          <w:footnoteReference w:id="21"/>
        </w:r>
        <w:r>
          <w:delText xml:space="preserve"> </w:delText>
        </w:r>
      </w:del>
    </w:p>
    <w:p w14:paraId="04E22111" w14:textId="5139BA88" w:rsidR="00633140" w:rsidRPr="00741589" w:rsidRDefault="00633140" w:rsidP="00633140">
      <w:pPr>
        <w:pStyle w:val="Nadpis3"/>
        <w:rPr>
          <w:ins w:id="694" w:author="Autor"/>
          <w:rFonts w:cs="Tahoma"/>
        </w:rPr>
      </w:pPr>
      <w:ins w:id="695" w:author="Autor">
        <w:r w:rsidRPr="00741589">
          <w:rPr>
            <w:rFonts w:cs="Tahoma"/>
          </w:rPr>
          <w:t>Ďalšie prílohy</w:t>
        </w:r>
        <w:r w:rsidR="004528A8">
          <w:rPr>
            <w:rStyle w:val="Odkaznapoznmkupodiarou"/>
          </w:rPr>
          <w:footnoteReference w:id="22"/>
        </w:r>
      </w:ins>
    </w:p>
    <w:p w14:paraId="17C21D90" w14:textId="37A1E7BE" w:rsidR="00633140" w:rsidRPr="004528A8" w:rsidRDefault="00633140" w:rsidP="004528A8">
      <w:pPr>
        <w:pStyle w:val="Zkladntext"/>
        <w:spacing w:before="8"/>
        <w:rPr>
          <w:ins w:id="698" w:author="Autor"/>
          <w:rFonts w:cs="Tahoma"/>
          <w:sz w:val="10"/>
        </w:rPr>
      </w:pPr>
      <w:ins w:id="699" w:author="Autor"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61312" behindDoc="0" locked="0" layoutInCell="1" allowOverlap="1" wp14:anchorId="30DF2A79" wp14:editId="3C53A093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109855</wp:posOffset>
                  </wp:positionV>
                  <wp:extent cx="6477000" cy="0"/>
                  <wp:effectExtent l="9525" t="8890" r="9525" b="10160"/>
                  <wp:wrapTopAndBottom/>
                  <wp:docPr id="531" name="Rovná spojnica 5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0F46CD4" id="Rovná spojnica 531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65pt" to="55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" strokecolor="#a7a9ac" strokeweight=".5pt">
                  <w10:wrap type="topAndBottom" anchorx="page"/>
                </v:line>
              </w:pict>
            </mc:Fallback>
          </mc:AlternateContent>
        </w:r>
        <w:r w:rsidRPr="00741589">
          <w:rPr>
            <w:rFonts w:cs="Tahoma"/>
            <w:noProof/>
            <w:lang w:val="sk-SK" w:eastAsia="sk-SK"/>
          </w:rPr>
          <mc:AlternateContent>
            <mc:Choice Requires="wps">
              <w:drawing>
                <wp:anchor distT="0" distB="0" distL="0" distR="0" simplePos="0" relativeHeight="251662336" behindDoc="0" locked="0" layoutInCell="1" allowOverlap="1" wp14:anchorId="7C6D2DD5" wp14:editId="6F43F9F9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313055</wp:posOffset>
                  </wp:positionV>
                  <wp:extent cx="6477000" cy="0"/>
                  <wp:effectExtent l="9525" t="12065" r="9525" b="6985"/>
                  <wp:wrapTopAndBottom/>
                  <wp:docPr id="530" name="Rovná spojnica 5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770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D4BACDF" id="Rovná spojnica 530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24.65pt" to="55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tm2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" strokecolor="#a7a9ac" strokeweight=".5pt">
                  <w10:wrap type="topAndBottom" anchorx="page"/>
                </v:line>
              </w:pict>
            </mc:Fallback>
          </mc:AlternateContent>
        </w:r>
      </w:ins>
    </w:p>
    <w:p w14:paraId="0CF4CE65" w14:textId="77777777" w:rsidR="00633140" w:rsidRPr="00741589" w:rsidRDefault="00633140" w:rsidP="00633140">
      <w:pPr>
        <w:rPr>
          <w:ins w:id="700" w:author="Autor"/>
          <w:rFonts w:ascii="Tahoma" w:hAnsi="Tahoma" w:cs="Tahoma"/>
          <w:sz w:val="20"/>
        </w:rPr>
        <w:sectPr w:rsidR="00633140" w:rsidRPr="00741589">
          <w:footnotePr>
            <w:pos w:val="beneathText"/>
          </w:footnotePr>
          <w:pgSz w:w="11900" w:h="16840"/>
          <w:pgMar w:top="1080" w:right="0" w:bottom="1240" w:left="0" w:header="0" w:footer="1040" w:gutter="0"/>
          <w:cols w:space="708"/>
        </w:sectPr>
      </w:pPr>
    </w:p>
    <w:p w14:paraId="269EAB32" w14:textId="77777777" w:rsidR="00633140" w:rsidRPr="00741589" w:rsidRDefault="00633140" w:rsidP="00633140">
      <w:pPr>
        <w:tabs>
          <w:tab w:val="left" w:pos="1639"/>
        </w:tabs>
        <w:spacing w:before="106"/>
        <w:ind w:left="840"/>
        <w:rPr>
          <w:ins w:id="701" w:author="Autor"/>
          <w:rFonts w:ascii="Tahoma" w:hAnsi="Tahoma" w:cs="Tahoma"/>
          <w:b/>
          <w:sz w:val="42"/>
        </w:rPr>
      </w:pPr>
      <w:ins w:id="702" w:author="Autor">
        <w:r w:rsidRPr="00741589">
          <w:rPr>
            <w:rFonts w:ascii="Tahoma" w:hAnsi="Tahoma" w:cs="Tahoma"/>
            <w:b/>
            <w:color w:val="0064A3"/>
            <w:sz w:val="42"/>
          </w:rPr>
          <w:lastRenderedPageBreak/>
          <w:t>5.</w:t>
        </w:r>
        <w:r w:rsidRPr="00741589">
          <w:rPr>
            <w:rFonts w:ascii="Tahoma" w:hAnsi="Tahoma" w:cs="Tahoma"/>
            <w:b/>
            <w:color w:val="0064A3"/>
            <w:sz w:val="42"/>
          </w:rPr>
          <w:tab/>
          <w:t>Podpisová</w:t>
        </w:r>
        <w:r w:rsidRPr="00741589">
          <w:rPr>
            <w:rFonts w:ascii="Tahoma" w:hAnsi="Tahoma" w:cs="Tahoma"/>
            <w:b/>
            <w:color w:val="0064A3"/>
            <w:spacing w:val="-24"/>
            <w:sz w:val="42"/>
          </w:rPr>
          <w:t xml:space="preserve"> </w:t>
        </w:r>
        <w:r w:rsidRPr="00741589">
          <w:rPr>
            <w:rFonts w:ascii="Tahoma" w:hAnsi="Tahoma" w:cs="Tahoma"/>
            <w:b/>
            <w:color w:val="0064A3"/>
            <w:sz w:val="42"/>
          </w:rPr>
          <w:t>časť</w:t>
        </w:r>
      </w:ins>
    </w:p>
    <w:p w14:paraId="301A60FA" w14:textId="77777777" w:rsidR="00633140" w:rsidRPr="00741589" w:rsidRDefault="00633140" w:rsidP="00633140">
      <w:pPr>
        <w:pStyle w:val="Zkladntext"/>
        <w:spacing w:before="1"/>
        <w:rPr>
          <w:ins w:id="703" w:author="Autor"/>
          <w:rFonts w:cs="Tahoma"/>
          <w:sz w:val="20"/>
        </w:rPr>
      </w:pPr>
    </w:p>
    <w:p w14:paraId="7F07190E" w14:textId="77777777" w:rsidR="00633140" w:rsidRPr="00741589" w:rsidRDefault="00633140" w:rsidP="00633140">
      <w:pPr>
        <w:spacing w:before="110"/>
        <w:ind w:left="840"/>
        <w:rPr>
          <w:ins w:id="704" w:author="Autor"/>
          <w:rFonts w:ascii="Tahoma" w:hAnsi="Tahoma" w:cs="Tahoma"/>
          <w:b/>
          <w:sz w:val="20"/>
        </w:rPr>
      </w:pPr>
      <w:ins w:id="705" w:author="Autor">
        <w:r w:rsidRPr="00741589">
          <w:rPr>
            <w:rFonts w:ascii="Tahoma" w:hAnsi="Tahoma" w:cs="Tahoma"/>
            <w:b/>
            <w:sz w:val="20"/>
          </w:rPr>
          <w:t>Vypracovali</w:t>
        </w:r>
      </w:ins>
    </w:p>
    <w:p w14:paraId="4E591DCE" w14:textId="765045D3" w:rsidR="00633140" w:rsidRPr="00741589" w:rsidRDefault="00633140" w:rsidP="00633140">
      <w:pPr>
        <w:pStyle w:val="Zkladntext"/>
        <w:spacing w:before="8"/>
        <w:rPr>
          <w:ins w:id="706" w:author="Autor"/>
          <w:rFonts w:cs="Tahoma"/>
          <w:sz w:val="10"/>
        </w:rPr>
      </w:pPr>
      <w:ins w:id="707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63360" behindDoc="0" locked="0" layoutInCell="1" allowOverlap="1" wp14:anchorId="03844855" wp14:editId="1DD9A5BE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106680</wp:posOffset>
                  </wp:positionV>
                  <wp:extent cx="6477000" cy="6350"/>
                  <wp:effectExtent l="9525" t="3175" r="9525" b="9525"/>
                  <wp:wrapTopAndBottom/>
                  <wp:docPr id="526" name="Skupina 5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168"/>
                            <a:chExt cx="10200" cy="10"/>
                          </a:xfrm>
                        </wpg:grpSpPr>
                        <wps:wsp>
                          <wps:cNvPr id="527" name="Line 6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173"/>
                              <a:ext cx="2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8" name="Line 6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173"/>
                              <a:ext cx="4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Line 6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0" y="173"/>
                              <a:ext cx="3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50F5955" id="Skupina 526" o:spid="_x0000_s1026" style="position:absolute;margin-left:42pt;margin-top:8.4pt;width:510pt;height:.5pt;z-index:251663360;mso-wrap-distance-left:0;mso-wrap-distance-right:0;mso-position-horizontal-relative:page" coordorigin="840,168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">
                  <v:line id="Line 665" o:spid="_x0000_s1027" style="position:absolute;visibility:visible;mso-wrap-style:square" from="840,173" to="32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" strokecolor="#a7a9ac" strokeweight=".5pt"/>
                  <v:line id="Line 666" o:spid="_x0000_s1028" style="position:absolute;visibility:visible;mso-wrap-style:square" from="3240,173" to="76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" strokecolor="#a7a9ac" strokeweight=".5pt"/>
                  <v:line id="Line 667" o:spid="_x0000_s1029" style="position:absolute;visibility:visible;mso-wrap-style:square" from="7640,173" to="110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" strokecolor="#a7a9ac" strokeweight=".5pt"/>
                  <w10:wrap type="topAndBottom" anchorx="page"/>
                </v:group>
              </w:pict>
            </mc:Fallback>
          </mc:AlternateContent>
        </w:r>
      </w:ins>
    </w:p>
    <w:p w14:paraId="4BD93B15" w14:textId="77777777" w:rsidR="00633140" w:rsidRPr="00741589" w:rsidRDefault="00633140" w:rsidP="00633140">
      <w:pPr>
        <w:pStyle w:val="Zkladntext"/>
        <w:tabs>
          <w:tab w:val="left" w:pos="3239"/>
          <w:tab w:val="left" w:pos="7639"/>
        </w:tabs>
        <w:spacing w:before="32" w:after="80"/>
        <w:ind w:left="840"/>
        <w:rPr>
          <w:ins w:id="708" w:author="Autor"/>
          <w:rFonts w:cs="Tahoma"/>
        </w:rPr>
      </w:pPr>
      <w:ins w:id="709" w:author="Autor">
        <w:r w:rsidRPr="00741589">
          <w:rPr>
            <w:rFonts w:cs="Tahoma"/>
            <w:w w:val="95"/>
          </w:rPr>
          <w:t>Dátum</w:t>
        </w:r>
        <w:r w:rsidRPr="00741589">
          <w:rPr>
            <w:rFonts w:cs="Tahoma"/>
            <w:spacing w:val="-22"/>
            <w:w w:val="95"/>
          </w:rPr>
          <w:t xml:space="preserve"> </w:t>
        </w:r>
        <w:r w:rsidRPr="00741589">
          <w:rPr>
            <w:rFonts w:cs="Tahoma"/>
            <w:w w:val="95"/>
          </w:rPr>
          <w:t>podpisu</w:t>
        </w:r>
        <w:r w:rsidRPr="00741589">
          <w:rPr>
            <w:rFonts w:cs="Tahoma"/>
            <w:w w:val="95"/>
          </w:rPr>
          <w:tab/>
          <w:t>Titul,</w:t>
        </w:r>
        <w:r w:rsidRPr="00741589">
          <w:rPr>
            <w:rFonts w:cs="Tahoma"/>
            <w:spacing w:val="-20"/>
            <w:w w:val="95"/>
          </w:rPr>
          <w:t xml:space="preserve"> </w:t>
        </w:r>
        <w:r w:rsidRPr="00741589">
          <w:rPr>
            <w:rFonts w:cs="Tahoma"/>
            <w:w w:val="95"/>
          </w:rPr>
          <w:t>meno</w:t>
        </w:r>
        <w:r w:rsidRPr="00741589">
          <w:rPr>
            <w:rFonts w:cs="Tahoma"/>
            <w:spacing w:val="-20"/>
            <w:w w:val="95"/>
          </w:rPr>
          <w:t xml:space="preserve"> </w:t>
        </w:r>
        <w:r w:rsidRPr="00741589">
          <w:rPr>
            <w:rFonts w:cs="Tahoma"/>
            <w:w w:val="95"/>
          </w:rPr>
          <w:t>a</w:t>
        </w:r>
        <w:r w:rsidRPr="00741589">
          <w:rPr>
            <w:rFonts w:cs="Tahoma"/>
            <w:spacing w:val="-20"/>
            <w:w w:val="95"/>
          </w:rPr>
          <w:t xml:space="preserve"> </w:t>
        </w:r>
        <w:r w:rsidRPr="00741589">
          <w:rPr>
            <w:rFonts w:cs="Tahoma"/>
            <w:w w:val="95"/>
          </w:rPr>
          <w:t>priezvisko</w:t>
        </w:r>
        <w:r w:rsidRPr="00741589">
          <w:rPr>
            <w:rFonts w:cs="Tahoma"/>
            <w:w w:val="95"/>
          </w:rPr>
          <w:tab/>
        </w:r>
        <w:r w:rsidRPr="00741589">
          <w:rPr>
            <w:rFonts w:cs="Tahoma"/>
          </w:rPr>
          <w:t>Podpis</w:t>
        </w:r>
      </w:ins>
    </w:p>
    <w:p w14:paraId="67BC66E6" w14:textId="71CFA509" w:rsidR="00633140" w:rsidRPr="00741589" w:rsidRDefault="00633140" w:rsidP="00633140">
      <w:pPr>
        <w:pStyle w:val="Zkladntext"/>
        <w:spacing w:line="20" w:lineRule="exact"/>
        <w:ind w:left="835"/>
        <w:rPr>
          <w:ins w:id="710" w:author="Autor"/>
          <w:rFonts w:cs="Tahoma"/>
          <w:b w:val="0"/>
          <w:sz w:val="2"/>
        </w:rPr>
      </w:pPr>
      <w:ins w:id="711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04D7936A" wp14:editId="41B82D3C">
                  <wp:extent cx="6477000" cy="6350"/>
                  <wp:effectExtent l="6350" t="8890" r="12700" b="3810"/>
                  <wp:docPr id="522" name="Skupina 5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23" name="Line 6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2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Line 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0" y="5"/>
                              <a:ext cx="4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5" name="Lin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0" y="5"/>
                              <a:ext cx="3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0DC34860" id="Skupina 522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ZnvHg&#10;wAIAAAULAAAOAAAAAAAAAAAAAAAAAC4CAABkcnMvZTJvRG9jLnhtbFBLAQItABQABgAIAAAAIQAf&#10;4D9k2QAAAAQBAAAPAAAAAAAAAAAAAAAAABoFAABkcnMvZG93bnJldi54bWxQSwUGAAAAAAQABADz&#10;AAAAIAYAAAAA&#10;">
                  <v:line id="Line 607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06G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" strokeweight=".5pt"/>
                  <v:line id="Line 608" o:spid="_x0000_s1028" style="position:absolute;visibility:visible;mso-wrap-style:square" from="2400,5" to="6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" strokeweight=".5pt"/>
                  <v:line id="Line 609" o:spid="_x0000_s1029" style="position:absolute;visibility:visible;mso-wrap-style:square" from="680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" strokeweight=".5pt"/>
                  <w10:anchorlock/>
                </v:group>
              </w:pict>
            </mc:Fallback>
          </mc:AlternateContent>
        </w:r>
      </w:ins>
    </w:p>
    <w:p w14:paraId="41C47054" w14:textId="77777777" w:rsidR="00633140" w:rsidRPr="00741589" w:rsidRDefault="00633140" w:rsidP="00633140">
      <w:pPr>
        <w:pStyle w:val="Zkladntext"/>
        <w:rPr>
          <w:ins w:id="712" w:author="Autor"/>
          <w:rFonts w:cs="Tahoma"/>
          <w:sz w:val="20"/>
        </w:rPr>
      </w:pPr>
    </w:p>
    <w:p w14:paraId="28161A23" w14:textId="77777777" w:rsidR="00633140" w:rsidRPr="00741589" w:rsidRDefault="00633140" w:rsidP="00633140">
      <w:pPr>
        <w:pStyle w:val="Zkladntext"/>
        <w:spacing w:before="5"/>
        <w:rPr>
          <w:ins w:id="713" w:author="Autor"/>
          <w:rFonts w:cs="Tahoma"/>
          <w:sz w:val="21"/>
        </w:rPr>
      </w:pPr>
    </w:p>
    <w:p w14:paraId="72F57F76" w14:textId="77777777" w:rsidR="00633140" w:rsidRPr="00741589" w:rsidRDefault="00633140" w:rsidP="00633140">
      <w:pPr>
        <w:tabs>
          <w:tab w:val="left" w:pos="7639"/>
        </w:tabs>
        <w:ind w:left="840"/>
        <w:rPr>
          <w:ins w:id="714" w:author="Autor"/>
          <w:rFonts w:ascii="Tahoma" w:hAnsi="Tahoma" w:cs="Tahoma"/>
          <w:sz w:val="14"/>
        </w:rPr>
      </w:pPr>
      <w:ins w:id="715" w:author="Autor">
        <w:r w:rsidRPr="00741589">
          <w:rPr>
            <w:rFonts w:ascii="Tahoma" w:hAnsi="Tahoma" w:cs="Tahoma"/>
            <w:w w:val="95"/>
            <w:sz w:val="14"/>
          </w:rPr>
          <w:t>.......................................</w:t>
        </w:r>
        <w:r w:rsidRPr="00741589">
          <w:rPr>
            <w:rFonts w:ascii="Tahoma" w:hAnsi="Tahoma" w:cs="Tahoma"/>
            <w:w w:val="95"/>
            <w:sz w:val="14"/>
          </w:rPr>
          <w:tab/>
        </w:r>
        <w:r w:rsidRPr="00741589">
          <w:rPr>
            <w:rFonts w:ascii="Tahoma" w:hAnsi="Tahoma" w:cs="Tahoma"/>
            <w:sz w:val="14"/>
          </w:rPr>
          <w:t>.................................................................</w:t>
        </w:r>
      </w:ins>
    </w:p>
    <w:p w14:paraId="4F27CE66" w14:textId="43E51D08" w:rsidR="00633140" w:rsidRPr="00741589" w:rsidRDefault="00633140" w:rsidP="00633140">
      <w:pPr>
        <w:pStyle w:val="Zkladntext"/>
        <w:spacing w:before="7"/>
        <w:rPr>
          <w:ins w:id="716" w:author="Autor"/>
          <w:rFonts w:cs="Tahoma"/>
          <w:b w:val="0"/>
          <w:sz w:val="15"/>
        </w:rPr>
      </w:pPr>
      <w:ins w:id="717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64384" behindDoc="0" locked="0" layoutInCell="1" allowOverlap="1" wp14:anchorId="5D3EF544" wp14:editId="51AC2E03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139065</wp:posOffset>
                  </wp:positionV>
                  <wp:extent cx="6477000" cy="6350"/>
                  <wp:effectExtent l="9525" t="8255" r="9525" b="4445"/>
                  <wp:wrapTopAndBottom/>
                  <wp:docPr id="518" name="Skupina 5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219"/>
                            <a:chExt cx="10200" cy="10"/>
                          </a:xfrm>
                        </wpg:grpSpPr>
                        <wps:wsp>
                          <wps:cNvPr id="519" name="Line 6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224"/>
                              <a:ext cx="2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6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224"/>
                              <a:ext cx="4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6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0" y="224"/>
                              <a:ext cx="3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99D6E76" id="Skupina 518" o:spid="_x0000_s1026" style="position:absolute;margin-left:42pt;margin-top:10.95pt;width:510pt;height:.5pt;z-index:251664384;mso-wrap-distance-left:0;mso-wrap-distance-right:0;mso-position-horizontal-relative:page" coordorigin="840,21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">
                  <v:line id="Line 669" o:spid="_x0000_s1027" style="position:absolute;visibility:visible;mso-wrap-style:square" from="840,224" to="32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" strokecolor="#a7a9ac" strokeweight=".5pt"/>
                  <v:line id="Line 670" o:spid="_x0000_s1028" style="position:absolute;visibility:visible;mso-wrap-style:square" from="3240,224" to="76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" strokecolor="#a7a9ac" strokeweight=".5pt"/>
                  <v:line id="Line 671" o:spid="_x0000_s1029" style="position:absolute;visibility:visible;mso-wrap-style:square" from="7640,224" to="110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" strokecolor="#a7a9ac" strokeweight=".5pt"/>
                  <w10:wrap type="topAndBottom" anchorx="page"/>
                </v:group>
              </w:pict>
            </mc:Fallback>
          </mc:AlternateContent>
        </w:r>
      </w:ins>
    </w:p>
    <w:p w14:paraId="4525F4B3" w14:textId="77777777" w:rsidR="00633140" w:rsidRPr="00741589" w:rsidRDefault="00633140" w:rsidP="00633140">
      <w:pPr>
        <w:pStyle w:val="Zkladntext"/>
        <w:spacing w:before="9"/>
        <w:rPr>
          <w:ins w:id="718" w:author="Autor"/>
          <w:rFonts w:cs="Tahoma"/>
          <w:b w:val="0"/>
          <w:sz w:val="15"/>
        </w:rPr>
      </w:pPr>
    </w:p>
    <w:p w14:paraId="5C29421B" w14:textId="77777777" w:rsidR="00633140" w:rsidRPr="00741589" w:rsidRDefault="00633140" w:rsidP="00633140">
      <w:pPr>
        <w:pStyle w:val="Nadpis3"/>
        <w:rPr>
          <w:ins w:id="719" w:author="Autor"/>
          <w:rFonts w:cs="Tahoma"/>
        </w:rPr>
      </w:pPr>
      <w:ins w:id="720" w:author="Autor">
        <w:r w:rsidRPr="00741589">
          <w:rPr>
            <w:rFonts w:cs="Tahoma"/>
          </w:rPr>
          <w:t>Schválili</w:t>
        </w:r>
      </w:ins>
    </w:p>
    <w:p w14:paraId="35D9DFCC" w14:textId="4E77CD51" w:rsidR="00633140" w:rsidRPr="00741589" w:rsidRDefault="00633140" w:rsidP="00633140">
      <w:pPr>
        <w:pStyle w:val="Zkladntext"/>
        <w:spacing w:before="8"/>
        <w:rPr>
          <w:ins w:id="721" w:author="Autor"/>
          <w:rFonts w:cs="Tahoma"/>
          <w:sz w:val="10"/>
        </w:rPr>
      </w:pPr>
      <w:ins w:id="722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65408" behindDoc="0" locked="0" layoutInCell="1" allowOverlap="1" wp14:anchorId="53540E8A" wp14:editId="556E1369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106680</wp:posOffset>
                  </wp:positionV>
                  <wp:extent cx="6477000" cy="6350"/>
                  <wp:effectExtent l="9525" t="9525" r="9525" b="3175"/>
                  <wp:wrapTopAndBottom/>
                  <wp:docPr id="514" name="Skupina 5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168"/>
                            <a:chExt cx="10200" cy="10"/>
                          </a:xfrm>
                        </wpg:grpSpPr>
                        <wps:wsp>
                          <wps:cNvPr id="515" name="Line 6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173"/>
                              <a:ext cx="2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Line 6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173"/>
                              <a:ext cx="4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6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0" y="173"/>
                              <a:ext cx="3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A473E8" id="Skupina 514" o:spid="_x0000_s1026" style="position:absolute;margin-left:42pt;margin-top:8.4pt;width:510pt;height:.5pt;z-index:251665408;mso-wrap-distance-left:0;mso-wrap-distance-right:0;mso-position-horizontal-relative:page" coordorigin="840,168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">
                  <v:line id="Line 673" o:spid="_x0000_s1027" style="position:absolute;visibility:visible;mso-wrap-style:square" from="840,173" to="32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" strokecolor="#a7a9ac" strokeweight=".5pt"/>
                  <v:line id="Line 674" o:spid="_x0000_s1028" style="position:absolute;visibility:visible;mso-wrap-style:square" from="3240,173" to="76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" strokecolor="#a7a9ac" strokeweight=".5pt"/>
                  <v:line id="Line 675" o:spid="_x0000_s1029" style="position:absolute;visibility:visible;mso-wrap-style:square" from="7640,173" to="110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" strokecolor="#a7a9ac" strokeweight=".5pt"/>
                  <w10:wrap type="topAndBottom" anchorx="page"/>
                </v:group>
              </w:pict>
            </mc:Fallback>
          </mc:AlternateContent>
        </w:r>
      </w:ins>
    </w:p>
    <w:p w14:paraId="026B74B9" w14:textId="77777777" w:rsidR="00633140" w:rsidRPr="00741589" w:rsidRDefault="00633140" w:rsidP="00633140">
      <w:pPr>
        <w:pStyle w:val="Zkladntext"/>
        <w:tabs>
          <w:tab w:val="left" w:pos="3239"/>
          <w:tab w:val="left" w:pos="7639"/>
        </w:tabs>
        <w:spacing w:before="32" w:after="80"/>
        <w:ind w:left="840"/>
        <w:rPr>
          <w:ins w:id="723" w:author="Autor"/>
          <w:rFonts w:cs="Tahoma"/>
        </w:rPr>
      </w:pPr>
      <w:ins w:id="724" w:author="Autor">
        <w:r w:rsidRPr="00741589">
          <w:rPr>
            <w:rFonts w:cs="Tahoma"/>
            <w:w w:val="95"/>
          </w:rPr>
          <w:t>Dátum</w:t>
        </w:r>
        <w:r w:rsidRPr="00741589">
          <w:rPr>
            <w:rFonts w:cs="Tahoma"/>
            <w:spacing w:val="-22"/>
            <w:w w:val="95"/>
          </w:rPr>
          <w:t xml:space="preserve"> </w:t>
        </w:r>
        <w:r w:rsidRPr="00741589">
          <w:rPr>
            <w:rFonts w:cs="Tahoma"/>
            <w:w w:val="95"/>
          </w:rPr>
          <w:t>podpisu</w:t>
        </w:r>
        <w:r w:rsidRPr="00741589">
          <w:rPr>
            <w:rFonts w:cs="Tahoma"/>
            <w:w w:val="95"/>
          </w:rPr>
          <w:tab/>
          <w:t>Titul,</w:t>
        </w:r>
        <w:r w:rsidRPr="00741589">
          <w:rPr>
            <w:rFonts w:cs="Tahoma"/>
            <w:spacing w:val="-20"/>
            <w:w w:val="95"/>
          </w:rPr>
          <w:t xml:space="preserve"> </w:t>
        </w:r>
        <w:r w:rsidRPr="00741589">
          <w:rPr>
            <w:rFonts w:cs="Tahoma"/>
            <w:w w:val="95"/>
          </w:rPr>
          <w:t>meno</w:t>
        </w:r>
        <w:r w:rsidRPr="00741589">
          <w:rPr>
            <w:rFonts w:cs="Tahoma"/>
            <w:spacing w:val="-20"/>
            <w:w w:val="95"/>
          </w:rPr>
          <w:t xml:space="preserve"> </w:t>
        </w:r>
        <w:r w:rsidRPr="00741589">
          <w:rPr>
            <w:rFonts w:cs="Tahoma"/>
            <w:w w:val="95"/>
          </w:rPr>
          <w:t>a</w:t>
        </w:r>
        <w:r w:rsidRPr="00741589">
          <w:rPr>
            <w:rFonts w:cs="Tahoma"/>
            <w:spacing w:val="-20"/>
            <w:w w:val="95"/>
          </w:rPr>
          <w:t xml:space="preserve"> </w:t>
        </w:r>
        <w:r w:rsidRPr="00741589">
          <w:rPr>
            <w:rFonts w:cs="Tahoma"/>
            <w:w w:val="95"/>
          </w:rPr>
          <w:t>priezvisko</w:t>
        </w:r>
        <w:r w:rsidRPr="00741589">
          <w:rPr>
            <w:rFonts w:cs="Tahoma"/>
            <w:w w:val="95"/>
          </w:rPr>
          <w:tab/>
        </w:r>
        <w:r w:rsidRPr="00741589">
          <w:rPr>
            <w:rFonts w:cs="Tahoma"/>
          </w:rPr>
          <w:t>Podpis</w:t>
        </w:r>
      </w:ins>
    </w:p>
    <w:p w14:paraId="6F6987FD" w14:textId="785C6906" w:rsidR="00633140" w:rsidRPr="00741589" w:rsidRDefault="00633140" w:rsidP="00633140">
      <w:pPr>
        <w:pStyle w:val="Zkladntext"/>
        <w:spacing w:line="20" w:lineRule="exact"/>
        <w:ind w:left="835"/>
        <w:rPr>
          <w:ins w:id="725" w:author="Autor"/>
          <w:rFonts w:cs="Tahoma"/>
          <w:b w:val="0"/>
          <w:sz w:val="2"/>
        </w:rPr>
      </w:pPr>
      <w:ins w:id="726" w:author="Autor">
        <w:r w:rsidRPr="00741589">
          <w:rPr>
            <w:rFonts w:cs="Tahoma"/>
            <w:b w:val="0"/>
            <w:noProof/>
            <w:sz w:val="2"/>
            <w:lang w:val="sk-SK" w:eastAsia="sk-SK"/>
          </w:rPr>
          <mc:AlternateContent>
            <mc:Choice Requires="wpg">
              <w:drawing>
                <wp:inline distT="0" distB="0" distL="0" distR="0" wp14:anchorId="5ABE9FFE" wp14:editId="7AEB99AE">
                  <wp:extent cx="6477000" cy="6350"/>
                  <wp:effectExtent l="6350" t="5715" r="12700" b="6985"/>
                  <wp:docPr id="510" name="Skupina 5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0" y="0"/>
                            <a:chExt cx="10200" cy="10"/>
                          </a:xfrm>
                        </wpg:grpSpPr>
                        <wps:wsp>
                          <wps:cNvPr id="511" name="Line 6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"/>
                              <a:ext cx="2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6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0" y="5"/>
                              <a:ext cx="4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6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0" y="5"/>
                              <a:ext cx="3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6118D91A" id="Skupina 510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">
                  <v:line id="Line 603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" strokeweight=".5pt"/>
                  <v:line id="Line 604" o:spid="_x0000_s1028" style="position:absolute;visibility:visible;mso-wrap-style:square" from="2400,5" to="6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" strokeweight=".5pt"/>
                  <v:line id="Line 605" o:spid="_x0000_s1029" style="position:absolute;visibility:visible;mso-wrap-style:square" from="680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" strokeweight=".5pt"/>
                  <w10:anchorlock/>
                </v:group>
              </w:pict>
            </mc:Fallback>
          </mc:AlternateContent>
        </w:r>
      </w:ins>
    </w:p>
    <w:p w14:paraId="3E92EA40" w14:textId="77777777" w:rsidR="00633140" w:rsidRPr="00741589" w:rsidRDefault="00633140" w:rsidP="00633140">
      <w:pPr>
        <w:pStyle w:val="Zkladntext"/>
        <w:rPr>
          <w:ins w:id="727" w:author="Autor"/>
          <w:rFonts w:cs="Tahoma"/>
          <w:sz w:val="20"/>
        </w:rPr>
      </w:pPr>
    </w:p>
    <w:p w14:paraId="2531750A" w14:textId="77777777" w:rsidR="00633140" w:rsidRPr="00741589" w:rsidRDefault="00633140" w:rsidP="00633140">
      <w:pPr>
        <w:pStyle w:val="Zkladntext"/>
        <w:spacing w:before="5"/>
        <w:rPr>
          <w:ins w:id="728" w:author="Autor"/>
          <w:rFonts w:cs="Tahoma"/>
          <w:sz w:val="21"/>
        </w:rPr>
      </w:pPr>
    </w:p>
    <w:p w14:paraId="7563C7A9" w14:textId="77777777" w:rsidR="00633140" w:rsidRPr="00741589" w:rsidRDefault="00633140" w:rsidP="00633140">
      <w:pPr>
        <w:tabs>
          <w:tab w:val="left" w:pos="7639"/>
        </w:tabs>
        <w:ind w:left="840"/>
        <w:rPr>
          <w:ins w:id="729" w:author="Autor"/>
          <w:rFonts w:ascii="Tahoma" w:hAnsi="Tahoma" w:cs="Tahoma"/>
          <w:sz w:val="14"/>
        </w:rPr>
      </w:pPr>
      <w:ins w:id="730" w:author="Autor">
        <w:r w:rsidRPr="00741589">
          <w:rPr>
            <w:rFonts w:ascii="Tahoma" w:hAnsi="Tahoma" w:cs="Tahoma"/>
            <w:w w:val="95"/>
            <w:sz w:val="14"/>
          </w:rPr>
          <w:t>.......................................</w:t>
        </w:r>
        <w:r w:rsidRPr="00741589">
          <w:rPr>
            <w:rFonts w:ascii="Tahoma" w:hAnsi="Tahoma" w:cs="Tahoma"/>
            <w:w w:val="95"/>
            <w:sz w:val="14"/>
          </w:rPr>
          <w:tab/>
        </w:r>
        <w:r w:rsidRPr="00741589">
          <w:rPr>
            <w:rFonts w:ascii="Tahoma" w:hAnsi="Tahoma" w:cs="Tahoma"/>
            <w:sz w:val="14"/>
          </w:rPr>
          <w:t>.................................................................</w:t>
        </w:r>
      </w:ins>
    </w:p>
    <w:p w14:paraId="0FEFA618" w14:textId="174BEB03" w:rsidR="00633140" w:rsidRPr="00741589" w:rsidRDefault="00633140" w:rsidP="00633140">
      <w:pPr>
        <w:pStyle w:val="Zkladntext"/>
        <w:spacing w:before="7"/>
        <w:rPr>
          <w:ins w:id="731" w:author="Autor"/>
          <w:rFonts w:cs="Tahoma"/>
          <w:b w:val="0"/>
          <w:sz w:val="15"/>
        </w:rPr>
      </w:pPr>
      <w:ins w:id="732" w:author="Autor">
        <w:r w:rsidRPr="00741589">
          <w:rPr>
            <w:rFonts w:cs="Tahoma"/>
            <w:noProof/>
            <w:lang w:val="sk-SK" w:eastAsia="sk-SK"/>
          </w:rPr>
          <mc:AlternateContent>
            <mc:Choice Requires="wpg">
              <w:drawing>
                <wp:anchor distT="0" distB="0" distL="0" distR="0" simplePos="0" relativeHeight="251666432" behindDoc="0" locked="0" layoutInCell="1" allowOverlap="1" wp14:anchorId="5E0CC7A3" wp14:editId="3B738FB0">
                  <wp:simplePos x="0" y="0"/>
                  <wp:positionH relativeFrom="page">
                    <wp:posOffset>533400</wp:posOffset>
                  </wp:positionH>
                  <wp:positionV relativeFrom="paragraph">
                    <wp:posOffset>139065</wp:posOffset>
                  </wp:positionV>
                  <wp:extent cx="6477000" cy="6350"/>
                  <wp:effectExtent l="9525" t="5080" r="9525" b="7620"/>
                  <wp:wrapTopAndBottom/>
                  <wp:docPr id="506" name="Skupina 5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77000" cy="6350"/>
                            <a:chOff x="840" y="219"/>
                            <a:chExt cx="10200" cy="10"/>
                          </a:xfrm>
                        </wpg:grpSpPr>
                        <wps:wsp>
                          <wps:cNvPr id="507" name="Line 6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" y="224"/>
                              <a:ext cx="2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6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40" y="224"/>
                              <a:ext cx="4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6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0" y="224"/>
                              <a:ext cx="340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A7A9AC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E31AFFA" id="Skupina 506" o:spid="_x0000_s1026" style="position:absolute;margin-left:42pt;margin-top:10.95pt;width:510pt;height:.5pt;z-index:251666432;mso-wrap-distance-left:0;mso-wrap-distance-right:0;mso-position-horizontal-relative:page" coordorigin="840,21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">
                  <v:line id="Line 677" o:spid="_x0000_s1027" style="position:absolute;visibility:visible;mso-wrap-style:square" from="840,224" to="32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" strokecolor="#a7a9ac" strokeweight=".5pt"/>
                  <v:line id="Line 678" o:spid="_x0000_s1028" style="position:absolute;visibility:visible;mso-wrap-style:square" from="3240,224" to="76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" strokecolor="#a7a9ac" strokeweight=".5pt"/>
                  <v:line id="Line 679" o:spid="_x0000_s1029" style="position:absolute;visibility:visible;mso-wrap-style:square" from="7640,224" to="110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" strokecolor="#a7a9ac" strokeweight=".5pt"/>
                  <w10:wrap type="topAndBottom" anchorx="page"/>
                </v:group>
              </w:pict>
            </mc:Fallback>
          </mc:AlternateContent>
        </w:r>
      </w:ins>
    </w:p>
    <w:p w14:paraId="5486B6C1" w14:textId="4F375C5D" w:rsidR="00276DA1" w:rsidRDefault="00276DA1" w:rsidP="00276DA1">
      <w:pPr>
        <w:rPr>
          <w:ins w:id="733" w:author="Autor"/>
          <w:rFonts w:ascii="Tahoma" w:hAnsi="Tahoma" w:cs="Tahoma"/>
        </w:rPr>
      </w:pPr>
    </w:p>
    <w:p w14:paraId="19DF2E35" w14:textId="37E13446" w:rsidR="00A4330A" w:rsidRDefault="00A4330A" w:rsidP="00276DA1">
      <w:pPr>
        <w:rPr>
          <w:ins w:id="734" w:author="Autor"/>
          <w:rFonts w:ascii="Tahoma" w:hAnsi="Tahoma" w:cs="Tahoma"/>
        </w:rPr>
      </w:pPr>
    </w:p>
    <w:p w14:paraId="559F222B" w14:textId="21E5B6D6" w:rsidR="00A4330A" w:rsidRDefault="00A4330A" w:rsidP="00276DA1">
      <w:pPr>
        <w:rPr>
          <w:ins w:id="735" w:author="Autor"/>
          <w:rFonts w:ascii="Tahoma" w:hAnsi="Tahoma" w:cs="Tahoma"/>
        </w:rPr>
      </w:pPr>
    </w:p>
    <w:p w14:paraId="04A4059D" w14:textId="340EF959" w:rsidR="00A4330A" w:rsidRDefault="00A4330A" w:rsidP="00276DA1">
      <w:pPr>
        <w:rPr>
          <w:ins w:id="736" w:author="Autor"/>
          <w:rFonts w:ascii="Tahoma" w:hAnsi="Tahoma" w:cs="Tahoma"/>
        </w:rPr>
      </w:pPr>
    </w:p>
    <w:p w14:paraId="3D80955D" w14:textId="0A60097C" w:rsidR="00A4330A" w:rsidRDefault="00A4330A" w:rsidP="00276DA1">
      <w:pPr>
        <w:rPr>
          <w:ins w:id="737" w:author="Autor"/>
          <w:rFonts w:ascii="Tahoma" w:hAnsi="Tahoma" w:cs="Tahoma"/>
        </w:rPr>
      </w:pPr>
    </w:p>
    <w:p w14:paraId="21588907" w14:textId="0361B3AD" w:rsidR="00A4330A" w:rsidRDefault="00A4330A" w:rsidP="00276DA1">
      <w:pPr>
        <w:rPr>
          <w:ins w:id="738" w:author="Autor"/>
          <w:rFonts w:ascii="Tahoma" w:hAnsi="Tahoma" w:cs="Tahoma"/>
        </w:rPr>
      </w:pPr>
    </w:p>
    <w:p w14:paraId="5636B137" w14:textId="72FA507E" w:rsidR="00A4330A" w:rsidRDefault="00A4330A" w:rsidP="00276DA1">
      <w:pPr>
        <w:rPr>
          <w:ins w:id="739" w:author="Autor"/>
          <w:rFonts w:ascii="Tahoma" w:hAnsi="Tahoma" w:cs="Tahoma"/>
        </w:rPr>
      </w:pPr>
    </w:p>
    <w:p w14:paraId="07EEE3BE" w14:textId="6BECC098" w:rsidR="00A4330A" w:rsidRDefault="00A4330A" w:rsidP="00276DA1">
      <w:pPr>
        <w:rPr>
          <w:ins w:id="740" w:author="Autor"/>
          <w:rFonts w:ascii="Tahoma" w:hAnsi="Tahoma" w:cs="Tahoma"/>
        </w:rPr>
      </w:pPr>
    </w:p>
    <w:p w14:paraId="74A56F38" w14:textId="053EA711" w:rsidR="00A4330A" w:rsidRDefault="00A4330A" w:rsidP="00276DA1">
      <w:pPr>
        <w:rPr>
          <w:ins w:id="741" w:author="Autor"/>
          <w:rFonts w:ascii="Tahoma" w:hAnsi="Tahoma" w:cs="Tahoma"/>
        </w:rPr>
      </w:pPr>
    </w:p>
    <w:p w14:paraId="4F9BE674" w14:textId="1F2A32DA" w:rsidR="00A4330A" w:rsidRDefault="00A4330A" w:rsidP="00276DA1">
      <w:pPr>
        <w:rPr>
          <w:ins w:id="742" w:author="Autor"/>
          <w:rFonts w:ascii="Tahoma" w:hAnsi="Tahoma" w:cs="Tahoma"/>
        </w:rPr>
      </w:pPr>
    </w:p>
    <w:p w14:paraId="30ED99E8" w14:textId="3669E8B9" w:rsidR="00A4330A" w:rsidRDefault="00A4330A" w:rsidP="00276DA1">
      <w:pPr>
        <w:rPr>
          <w:ins w:id="743" w:author="Autor"/>
          <w:rFonts w:ascii="Tahoma" w:hAnsi="Tahoma" w:cs="Tahoma"/>
        </w:rPr>
      </w:pPr>
    </w:p>
    <w:p w14:paraId="1811C492" w14:textId="47589113" w:rsidR="00A4330A" w:rsidRDefault="00A4330A" w:rsidP="00276DA1">
      <w:pPr>
        <w:rPr>
          <w:ins w:id="744" w:author="Autor"/>
          <w:rFonts w:ascii="Tahoma" w:hAnsi="Tahoma" w:cs="Tahoma"/>
        </w:rPr>
      </w:pPr>
    </w:p>
    <w:p w14:paraId="2BC24E49" w14:textId="0AB21A94" w:rsidR="00A4330A" w:rsidRDefault="00A4330A" w:rsidP="00276DA1">
      <w:pPr>
        <w:rPr>
          <w:ins w:id="745" w:author="Autor"/>
          <w:rFonts w:ascii="Tahoma" w:hAnsi="Tahoma" w:cs="Tahoma"/>
        </w:rPr>
      </w:pPr>
    </w:p>
    <w:p w14:paraId="6DB247B3" w14:textId="137AB7B4" w:rsidR="00A4330A" w:rsidRDefault="00A4330A" w:rsidP="00276DA1">
      <w:pPr>
        <w:rPr>
          <w:ins w:id="746" w:author="Autor"/>
          <w:rFonts w:ascii="Tahoma" w:hAnsi="Tahoma" w:cs="Tahoma"/>
        </w:rPr>
      </w:pPr>
    </w:p>
    <w:p w14:paraId="65E641B7" w14:textId="416CF01F" w:rsidR="00A4330A" w:rsidRDefault="00A4330A" w:rsidP="00276DA1">
      <w:pPr>
        <w:rPr>
          <w:ins w:id="747" w:author="Autor"/>
          <w:rFonts w:ascii="Tahoma" w:hAnsi="Tahoma" w:cs="Tahoma"/>
        </w:rPr>
      </w:pPr>
    </w:p>
    <w:p w14:paraId="0B44AC1B" w14:textId="0A3AB3D2" w:rsidR="00A4330A" w:rsidRDefault="00A4330A" w:rsidP="00276DA1">
      <w:pPr>
        <w:rPr>
          <w:ins w:id="748" w:author="Autor"/>
          <w:rFonts w:ascii="Tahoma" w:hAnsi="Tahoma" w:cs="Tahoma"/>
        </w:rPr>
      </w:pPr>
    </w:p>
    <w:p w14:paraId="09113B9C" w14:textId="76312575" w:rsidR="00A4330A" w:rsidRDefault="00A4330A" w:rsidP="00276DA1">
      <w:pPr>
        <w:rPr>
          <w:ins w:id="749" w:author="Autor"/>
          <w:rFonts w:ascii="Tahoma" w:hAnsi="Tahoma" w:cs="Tahoma"/>
        </w:rPr>
      </w:pPr>
    </w:p>
    <w:p w14:paraId="5676DF8E" w14:textId="50C085F6" w:rsidR="00A4330A" w:rsidRDefault="00A4330A" w:rsidP="00276DA1">
      <w:pPr>
        <w:rPr>
          <w:ins w:id="750" w:author="Autor"/>
          <w:rFonts w:ascii="Tahoma" w:hAnsi="Tahoma" w:cs="Tahoma"/>
        </w:rPr>
      </w:pPr>
    </w:p>
    <w:p w14:paraId="04E00AD5" w14:textId="55CB9FCC" w:rsidR="00A4330A" w:rsidRDefault="00A4330A" w:rsidP="00276DA1">
      <w:pPr>
        <w:rPr>
          <w:ins w:id="751" w:author="Autor"/>
          <w:rFonts w:ascii="Tahoma" w:hAnsi="Tahoma" w:cs="Tahoma"/>
        </w:rPr>
      </w:pPr>
    </w:p>
    <w:p w14:paraId="7FBE2AD3" w14:textId="5C65D051" w:rsidR="00A4330A" w:rsidRDefault="00A4330A" w:rsidP="00276DA1">
      <w:pPr>
        <w:rPr>
          <w:ins w:id="752" w:author="Autor"/>
          <w:rFonts w:ascii="Tahoma" w:hAnsi="Tahoma" w:cs="Tahoma"/>
        </w:rPr>
      </w:pPr>
    </w:p>
    <w:p w14:paraId="48F59CDA" w14:textId="57BC097F" w:rsidR="00A4330A" w:rsidRDefault="00A4330A" w:rsidP="00276DA1">
      <w:pPr>
        <w:rPr>
          <w:ins w:id="753" w:author="Autor"/>
          <w:rFonts w:ascii="Tahoma" w:hAnsi="Tahoma" w:cs="Tahoma"/>
        </w:rPr>
      </w:pPr>
    </w:p>
    <w:p w14:paraId="63C53403" w14:textId="30EE1C2C" w:rsidR="00A4330A" w:rsidRDefault="00A4330A" w:rsidP="00276DA1">
      <w:pPr>
        <w:rPr>
          <w:ins w:id="754" w:author="Autor"/>
          <w:rFonts w:ascii="Tahoma" w:hAnsi="Tahoma" w:cs="Tahoma"/>
        </w:rPr>
      </w:pPr>
    </w:p>
    <w:p w14:paraId="39BB9189" w14:textId="7D219293" w:rsidR="00A4330A" w:rsidRDefault="00A4330A" w:rsidP="00276DA1">
      <w:pPr>
        <w:rPr>
          <w:ins w:id="755" w:author="Autor"/>
          <w:rFonts w:ascii="Tahoma" w:hAnsi="Tahoma" w:cs="Tahoma"/>
        </w:rPr>
      </w:pPr>
    </w:p>
    <w:p w14:paraId="0C0118CD" w14:textId="429B03E3" w:rsidR="00A4330A" w:rsidRDefault="00A4330A" w:rsidP="00276DA1">
      <w:pPr>
        <w:rPr>
          <w:ins w:id="756" w:author="Autor"/>
          <w:rFonts w:ascii="Tahoma" w:hAnsi="Tahoma" w:cs="Tahoma"/>
        </w:rPr>
      </w:pPr>
    </w:p>
    <w:p w14:paraId="4FF1021E" w14:textId="38E70738" w:rsidR="00A4330A" w:rsidRDefault="00A4330A" w:rsidP="00276DA1">
      <w:pPr>
        <w:rPr>
          <w:ins w:id="757" w:author="Autor"/>
          <w:rFonts w:ascii="Tahoma" w:hAnsi="Tahoma" w:cs="Tahoma"/>
        </w:rPr>
      </w:pPr>
    </w:p>
    <w:p w14:paraId="120CB747" w14:textId="0C6A42E1" w:rsidR="00A4330A" w:rsidRDefault="00A4330A" w:rsidP="00276DA1">
      <w:pPr>
        <w:rPr>
          <w:ins w:id="758" w:author="Autor"/>
          <w:rFonts w:ascii="Tahoma" w:hAnsi="Tahoma" w:cs="Tahoma"/>
        </w:rPr>
      </w:pPr>
    </w:p>
    <w:p w14:paraId="639478FE" w14:textId="73E90C38" w:rsidR="00A4330A" w:rsidRDefault="00A4330A" w:rsidP="00276DA1">
      <w:pPr>
        <w:rPr>
          <w:ins w:id="759" w:author="Autor"/>
          <w:rFonts w:ascii="Tahoma" w:hAnsi="Tahoma" w:cs="Tahoma"/>
        </w:rPr>
      </w:pPr>
    </w:p>
    <w:p w14:paraId="4E86C365" w14:textId="3679CC6E" w:rsidR="00A4330A" w:rsidRPr="00ED0847" w:rsidRDefault="00A4330A" w:rsidP="00ED0847">
      <w:pPr>
        <w:rPr>
          <w:rFonts w:ascii="Tahoma" w:hAnsi="Tahoma"/>
          <w:rPrChange w:id="760" w:author="Autor">
            <w:rPr/>
          </w:rPrChange>
        </w:rPr>
        <w:pPrChange w:id="761" w:author="Autor">
          <w:pPr>
            <w:pStyle w:val="Odsekzoznamu"/>
            <w:numPr>
              <w:numId w:val="9"/>
            </w:numPr>
            <w:ind w:hanging="360"/>
            <w:jc w:val="both"/>
          </w:pPr>
        </w:pPrChange>
      </w:pPr>
    </w:p>
    <w:p w14:paraId="79A45EB1" w14:textId="09F186DB" w:rsidR="00A4330A" w:rsidRPr="00ED0847" w:rsidRDefault="00A4330A" w:rsidP="00ED0847">
      <w:pPr>
        <w:rPr>
          <w:rFonts w:ascii="Tahoma" w:hAnsi="Tahoma"/>
          <w:rPrChange w:id="762" w:author="Autor">
            <w:rPr/>
          </w:rPrChange>
        </w:rPr>
        <w:pPrChange w:id="763" w:author="Autor">
          <w:pPr>
            <w:pStyle w:val="Odsekzoznamu"/>
            <w:jc w:val="both"/>
          </w:pPr>
        </w:pPrChange>
      </w:pPr>
    </w:p>
    <w:p w14:paraId="11CF2540" w14:textId="7346B98C" w:rsidR="00A4330A" w:rsidRPr="00ED0847" w:rsidRDefault="00A4330A" w:rsidP="00276DA1">
      <w:pPr>
        <w:rPr>
          <w:rFonts w:ascii="Tahoma" w:hAnsi="Tahoma"/>
          <w:rPrChange w:id="764" w:author="Autor">
            <w:rPr/>
          </w:rPrChange>
        </w:rPr>
      </w:pPr>
    </w:p>
    <w:p w14:paraId="7B4937B4" w14:textId="493672C2" w:rsidR="00A4330A" w:rsidRPr="00ED0847" w:rsidRDefault="00A4330A" w:rsidP="00276DA1">
      <w:pPr>
        <w:rPr>
          <w:rFonts w:ascii="Tahoma" w:hAnsi="Tahoma"/>
          <w:rPrChange w:id="765" w:author="Autor">
            <w:rPr/>
          </w:rPrChange>
        </w:rPr>
      </w:pPr>
    </w:p>
    <w:p w14:paraId="3070999F" w14:textId="04F13EC0" w:rsidR="00A4330A" w:rsidRPr="00ED0847" w:rsidRDefault="00A4330A" w:rsidP="00276DA1">
      <w:pPr>
        <w:rPr>
          <w:rFonts w:ascii="Tahoma" w:hAnsi="Tahoma"/>
          <w:rPrChange w:id="766" w:author="Autor">
            <w:rPr/>
          </w:rPrChange>
        </w:rPr>
      </w:pPr>
    </w:p>
    <w:sectPr w:rsidR="00A4330A" w:rsidRPr="00ED0847" w:rsidSect="00ED0847">
      <w:pgSz w:w="11900" w:h="16840"/>
      <w:pgMar w:top="1360" w:right="0" w:bottom="1240" w:left="0" w:header="0" w:footer="1040" w:gutter="0"/>
      <w:cols w:space="708"/>
      <w:titlePg/>
      <w:docGrid w:linePitch="0"/>
      <w:sectPrChange w:id="767" w:author="Autor">
        <w:sectPr w:rsidR="00A4330A" w:rsidRPr="00ED0847" w:rsidSect="00ED0847">
          <w:pgSz w:w="11906" w:h="16838"/>
          <w:pgMar w:top="1417" w:right="1417" w:bottom="1417" w:left="1417" w:header="708" w:footer="708" w:gutter="0"/>
          <w:docGrid w:linePitch="36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E1419" w14:textId="77777777" w:rsidR="00986853" w:rsidRDefault="00986853" w:rsidP="00ED0847">
      <w:r>
        <w:separator/>
      </w:r>
    </w:p>
  </w:endnote>
  <w:endnote w:type="continuationSeparator" w:id="0">
    <w:p w14:paraId="5FED871E" w14:textId="77777777" w:rsidR="00986853" w:rsidRDefault="00986853" w:rsidP="00ED0847">
      <w:r>
        <w:continuationSeparator/>
      </w:r>
    </w:p>
  </w:endnote>
  <w:endnote w:type="continuationNotice" w:id="1">
    <w:p w14:paraId="6C6507AC" w14:textId="77777777" w:rsidR="00986853" w:rsidRDefault="00986853" w:rsidP="00ED0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644E9" w14:textId="77777777" w:rsidR="00AC5588" w:rsidRDefault="00AC558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A9005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3DF42" wp14:editId="1868C4F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B82F8A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5F3E109" w14:textId="13DDCA02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657FC7D" wp14:editId="787DFDF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05" name="Obrázok 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D0847">
          <w:rPr>
            <w:noProof/>
          </w:rPr>
          <w:t>2</w:t>
        </w:r>
        <w:r>
          <w:fldChar w:fldCharType="end"/>
        </w:r>
      </w:sdtContent>
    </w:sdt>
  </w:p>
  <w:p w14:paraId="280D1294" w14:textId="77777777" w:rsidR="00627EA3" w:rsidRPr="00627EA3" w:rsidRDefault="00627EA3" w:rsidP="00627EA3">
    <w:pPr>
      <w:pStyle w:val="Pta"/>
    </w:pPr>
  </w:p>
  <w:p w14:paraId="168EA889" w14:textId="77777777" w:rsidR="0008620F" w:rsidRDefault="0008620F"/>
  <w:p w14:paraId="16EAA558" w14:textId="77777777" w:rsidR="00E35EC0" w:rsidRDefault="00E35EC0"/>
  <w:p w14:paraId="08747467" w14:textId="77777777" w:rsidR="00E35EC0" w:rsidRDefault="00E35EC0"/>
  <w:p w14:paraId="335A4D5E" w14:textId="77777777" w:rsidR="00E35EC0" w:rsidRDefault="00E35EC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ACF33" w14:textId="77777777" w:rsidR="00AC5588" w:rsidRDefault="00AC5588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04E7B" w14:textId="77777777" w:rsidR="001370D6" w:rsidRDefault="001370D6" w:rsidP="001370D6">
    <w:pPr>
      <w:pStyle w:val="Pta"/>
      <w:jc w:val="right"/>
      <w:rPr>
        <w:del w:id="378" w:author="Autor"/>
      </w:rPr>
    </w:pPr>
    <w:del w:id="379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D5C278" wp14:editId="429236DB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1" name="Rovná spojnic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160817A1" w14:textId="77777777" w:rsidR="001370D6" w:rsidRDefault="001370D6" w:rsidP="001370D6">
    <w:pPr>
      <w:pStyle w:val="Pta"/>
      <w:jc w:val="right"/>
      <w:rPr>
        <w:del w:id="380" w:author="Autor"/>
      </w:rPr>
    </w:pPr>
    <w:del w:id="381" w:author="Autor">
      <w:r w:rsidRPr="00627EA3">
        <w:rPr>
          <w:noProof/>
        </w:rPr>
        <w:drawing>
          <wp:anchor distT="0" distB="0" distL="114300" distR="114300" simplePos="0" relativeHeight="251671552" behindDoc="1" locked="0" layoutInCell="1" allowOverlap="1" wp14:anchorId="7E4F5169" wp14:editId="43F331E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elText xml:space="preserve">Strana </w:delText>
      </w:r>
    </w:del>
    <w:customXmlDelRangeStart w:id="382" w:author="Autor"/>
    <w:sdt>
      <w:sdtPr>
        <w:id w:val="-1105880984"/>
        <w:docPartObj>
          <w:docPartGallery w:val="Page Numbers (Bottom of Page)"/>
          <w:docPartUnique/>
        </w:docPartObj>
      </w:sdtPr>
      <w:sdtEndPr/>
      <w:sdtContent>
        <w:customXmlDelRangeEnd w:id="382"/>
        <w:del w:id="383" w:author="Autor">
          <w:r>
            <w:fldChar w:fldCharType="begin"/>
          </w:r>
          <w:r>
            <w:delInstrText>PAGE   \* MERGEFORMAT</w:delInstrText>
          </w:r>
          <w:r>
            <w:fldChar w:fldCharType="separate"/>
          </w:r>
          <w:r w:rsidR="00D26D89">
            <w:rPr>
              <w:noProof/>
            </w:rPr>
            <w:delText>4</w:delText>
          </w:r>
          <w:r>
            <w:fldChar w:fldCharType="end"/>
          </w:r>
        </w:del>
        <w:customXmlDelRangeStart w:id="384" w:author="Autor"/>
      </w:sdtContent>
    </w:sdt>
    <w:customXmlDelRangeEnd w:id="384"/>
  </w:p>
  <w:p w14:paraId="4F7F3B1A" w14:textId="77777777" w:rsidR="001370D6" w:rsidRPr="00627EA3" w:rsidRDefault="001370D6" w:rsidP="001370D6">
    <w:pPr>
      <w:pStyle w:val="Pta"/>
      <w:rPr>
        <w:del w:id="385" w:author="Autor"/>
      </w:rPr>
    </w:pPr>
  </w:p>
  <w:p w14:paraId="6CFDF319" w14:textId="48D7B358" w:rsidR="00633140" w:rsidRPr="00ED0847" w:rsidRDefault="00633140" w:rsidP="00ED0847">
    <w:pPr>
      <w:pStyle w:val="Zkladntext"/>
      <w:spacing w:line="14" w:lineRule="auto"/>
      <w:rPr>
        <w:b w:val="0"/>
        <w:sz w:val="20"/>
        <w:rPrChange w:id="386" w:author="Autor">
          <w:rPr/>
        </w:rPrChange>
      </w:rPr>
      <w:pPrChange w:id="387" w:author="Autor">
        <w:pPr>
          <w:pStyle w:val="Pta"/>
        </w:pPr>
      </w:pPrChange>
    </w:pPr>
    <w:ins w:id="388" w:author="Autor">
      <w:r>
        <w:rPr>
          <w:noProof/>
          <w:lang w:val="sk-SK" w:eastAsia="sk-SK"/>
        </w:rPr>
        <w:drawing>
          <wp:anchor distT="0" distB="0" distL="0" distR="0" simplePos="0" relativeHeight="251664384" behindDoc="1" locked="0" layoutInCell="1" allowOverlap="1" wp14:anchorId="4940B10B" wp14:editId="51D4C5B7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4143" cy="254000"/>
            <wp:effectExtent l="0" t="0" r="0" b="0"/>
            <wp:wrapNone/>
            <wp:docPr id="6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143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F0C35F1" wp14:editId="6E337B24">
                <wp:simplePos x="0" y="0"/>
                <wp:positionH relativeFrom="page">
                  <wp:posOffset>2108200</wp:posOffset>
                </wp:positionH>
                <wp:positionV relativeFrom="page">
                  <wp:posOffset>9902825</wp:posOffset>
                </wp:positionV>
                <wp:extent cx="1025525" cy="269875"/>
                <wp:effectExtent l="3175" t="0" r="0" b="0"/>
                <wp:wrapNone/>
                <wp:docPr id="627" name="Textové po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4091C5" w14:textId="14767871" w:rsidR="00633140" w:rsidRPr="00741589" w:rsidRDefault="00633140">
                            <w:pPr>
                              <w:spacing w:before="35" w:line="297" w:lineRule="auto"/>
                              <w:ind w:left="20" w:right="-20"/>
                              <w:rPr>
                                <w:ins w:id="389" w:author="Autor"/>
                                <w:rFonts w:ascii="Tahoma" w:hAnsi="Tahoma" w:cs="Tahoma"/>
                                <w:sz w:val="14"/>
                              </w:rPr>
                            </w:pPr>
                            <w:ins w:id="390" w:author="Autor">
                              <w:r w:rsidRPr="00741589">
                                <w:rPr>
                                  <w:rFonts w:ascii="Tahoma" w:hAnsi="Tahoma" w:cs="Tahoma"/>
                                  <w:sz w:val="14"/>
                                </w:rPr>
                                <w:t>Záverečná správa výzvy - XX.X.20XX XX:XX</w:t>
                              </w:r>
                            </w:ins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C35F1" id="_x0000_t202" coordsize="21600,21600" o:spt="202" path="m,l,21600r21600,l21600,xe">
                <v:stroke joinstyle="miter"/>
                <v:path gradientshapeok="t" o:connecttype="rect"/>
              </v:shapetype>
              <v:shape id="Textové pole 627" o:spid="_x0000_s1044" type="#_x0000_t202" style="position:absolute;margin-left:166pt;margin-top:779.75pt;width:80.75pt;height:2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5ftwIAALI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" filled="f" stroked="f">
                <v:textbox inset="0,0,0,0">
                  <w:txbxContent>
                    <w:p w14:paraId="2E4091C5" w14:textId="14767871" w:rsidR="00633140" w:rsidRPr="00741589" w:rsidRDefault="00633140">
                      <w:pPr>
                        <w:spacing w:before="35" w:line="297" w:lineRule="auto"/>
                        <w:ind w:left="20" w:right="-20"/>
                        <w:rPr>
                          <w:ins w:id="391" w:author="Autor"/>
                          <w:rFonts w:ascii="Tahoma" w:hAnsi="Tahoma" w:cs="Tahoma"/>
                          <w:sz w:val="14"/>
                        </w:rPr>
                      </w:pPr>
                      <w:ins w:id="392" w:author="Autor">
                        <w:r w:rsidRPr="00741589">
                          <w:rPr>
                            <w:rFonts w:ascii="Tahoma" w:hAnsi="Tahoma" w:cs="Tahoma"/>
                            <w:sz w:val="14"/>
                          </w:rPr>
                          <w:t>Záverečná správa výzvy - XX.X.20XX XX:XX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27E3193" wp14:editId="414F7F81">
                <wp:simplePos x="0" y="0"/>
                <wp:positionH relativeFrom="page">
                  <wp:posOffset>6693535</wp:posOffset>
                </wp:positionH>
                <wp:positionV relativeFrom="page">
                  <wp:posOffset>9902825</wp:posOffset>
                </wp:positionV>
                <wp:extent cx="226695" cy="142875"/>
                <wp:effectExtent l="0" t="0" r="4445" b="3175"/>
                <wp:wrapNone/>
                <wp:docPr id="626" name="Textové po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50356" w14:textId="5D54FD0F" w:rsidR="00633140" w:rsidRDefault="00633140">
                            <w:pPr>
                              <w:spacing w:before="35"/>
                              <w:ind w:left="40"/>
                              <w:rPr>
                                <w:ins w:id="393" w:author="Autor"/>
                                <w:rFonts w:ascii="Arial"/>
                                <w:sz w:val="14"/>
                              </w:rPr>
                            </w:pPr>
                            <w:ins w:id="394" w:author="Autor">
                              <w:r>
                                <w:fldChar w:fldCharType="begin"/>
                              </w:r>
                              <w:r>
                                <w:rPr>
                                  <w:rFonts w:ascii="Arial"/>
                                  <w:sz w:val="14"/>
                                </w:rPr>
                                <w:instrText xml:space="preserve"> PAGE </w:instrText>
                              </w:r>
                              <w:r>
                                <w:fldChar w:fldCharType="separate"/>
                              </w:r>
                            </w:ins>
                            <w:r w:rsidR="00ED0847">
                              <w:rPr>
                                <w:rFonts w:ascii="Arial"/>
                                <w:noProof/>
                                <w:sz w:val="14"/>
                              </w:rPr>
                              <w:t>1</w:t>
                            </w:r>
                            <w:ins w:id="395" w:author="Autor">
                              <w:r>
                                <w:fldChar w:fldCharType="end"/>
                              </w:r>
                              <w:r>
                                <w:rPr>
                                  <w:rFonts w:ascii="Arial"/>
                                  <w:sz w:val="14"/>
                                </w:rPr>
                                <w:t xml:space="preserve"> z 4</w:t>
                              </w:r>
                            </w:ins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E3193" id="Textové pole 626" o:spid="_x0000_s1045" type="#_x0000_t202" style="position:absolute;margin-left:527.05pt;margin-top:779.75pt;width:17.85pt;height:11.2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3vVuwIAALg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" filled="f" stroked="f">
                <v:textbox inset="0,0,0,0">
                  <w:txbxContent>
                    <w:p w14:paraId="7E250356" w14:textId="5D54FD0F" w:rsidR="00633140" w:rsidRDefault="00633140">
                      <w:pPr>
                        <w:spacing w:before="35"/>
                        <w:ind w:left="40"/>
                        <w:rPr>
                          <w:ins w:id="396" w:author="Autor"/>
                          <w:rFonts w:ascii="Arial"/>
                          <w:sz w:val="14"/>
                        </w:rPr>
                      </w:pPr>
                      <w:ins w:id="397" w:author="Autor">
                        <w:r>
                          <w:fldChar w:fldCharType="begin"/>
                        </w:r>
                        <w:r>
                          <w:rPr>
                            <w:rFonts w:ascii="Arial"/>
                            <w:sz w:val="14"/>
                          </w:rPr>
                          <w:instrText xml:space="preserve"> PAGE </w:instrText>
                        </w:r>
                        <w:r>
                          <w:fldChar w:fldCharType="separate"/>
                        </w:r>
                      </w:ins>
                      <w:r w:rsidR="00ED0847">
                        <w:rPr>
                          <w:rFonts w:ascii="Arial"/>
                          <w:noProof/>
                          <w:sz w:val="14"/>
                        </w:rPr>
                        <w:t>1</w:t>
                      </w:r>
                      <w:ins w:id="398" w:author="Autor">
                        <w:r>
                          <w:fldChar w:fldCharType="end"/>
                        </w:r>
                        <w:r>
                          <w:rPr>
                            <w:rFonts w:ascii="Arial"/>
                            <w:sz w:val="14"/>
                          </w:rPr>
                          <w:t xml:space="preserve"> z 4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92ED3" w14:textId="77777777" w:rsidR="00986853" w:rsidRDefault="00986853" w:rsidP="00ED0847">
      <w:r>
        <w:separator/>
      </w:r>
    </w:p>
  </w:footnote>
  <w:footnote w:type="continuationSeparator" w:id="0">
    <w:p w14:paraId="458890C3" w14:textId="77777777" w:rsidR="00986853" w:rsidRDefault="00986853" w:rsidP="00ED0847">
      <w:r>
        <w:continuationSeparator/>
      </w:r>
    </w:p>
  </w:footnote>
  <w:footnote w:type="continuationNotice" w:id="1">
    <w:p w14:paraId="1099566C" w14:textId="77777777" w:rsidR="00986853" w:rsidRDefault="00986853" w:rsidP="00ED0847"/>
  </w:footnote>
  <w:footnote w:id="2">
    <w:p w14:paraId="31C564AE" w14:textId="77777777" w:rsidR="00534050" w:rsidRDefault="00534050" w:rsidP="00F90D3F">
      <w:pPr>
        <w:pStyle w:val="Textpoznmkypodiarou"/>
        <w:jc w:val="both"/>
        <w:rPr>
          <w:del w:id="94" w:author="Autor"/>
        </w:rPr>
      </w:pPr>
      <w:del w:id="95" w:author="Autor">
        <w:r>
          <w:rPr>
            <w:rStyle w:val="Odkaznapoznmkupodiarou"/>
          </w:rPr>
          <w:footnoteRef/>
        </w:r>
        <w:r>
          <w:delText xml:space="preserve"> V súlade s kapitolou 3.2.1.4 </w:delText>
        </w:r>
        <w:r w:rsidR="00D619C3">
          <w:delText xml:space="preserve">ods. </w:delText>
        </w:r>
        <w:r>
          <w:delText>4 Systému riadenia EŠIF RO zasiela záverečnú správu z výzvy najneskôr do 5 pracov</w:delText>
        </w:r>
        <w:r w:rsidR="002664F2">
          <w:delText>ných dní od jej schválenia na C</w:delText>
        </w:r>
        <w:r>
          <w:delText>O</w:delText>
        </w:r>
        <w:r w:rsidR="005C504D">
          <w:delText>.  Záverečná správa sa nevypracúva v prípade písomných vyzvaní.</w:delText>
        </w:r>
        <w:r w:rsidR="00B827CB">
          <w:delText xml:space="preserve"> </w:delText>
        </w:r>
        <w:r w:rsidR="00B827CB" w:rsidRPr="00253217">
          <w:delTex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delText>
        </w:r>
      </w:del>
    </w:p>
  </w:footnote>
  <w:footnote w:id="3">
    <w:p w14:paraId="7CB42D44" w14:textId="77777777" w:rsidR="00A050D2" w:rsidRDefault="00A050D2" w:rsidP="00F90D3F">
      <w:pPr>
        <w:pStyle w:val="Textpoznmkypodiarou"/>
        <w:jc w:val="both"/>
        <w:rPr>
          <w:del w:id="111" w:author="Autor"/>
        </w:rPr>
      </w:pPr>
      <w:del w:id="112" w:author="Autor">
        <w:r>
          <w:rPr>
            <w:rStyle w:val="Odkaznapoznmkupodiarou"/>
          </w:rPr>
          <w:footnoteRef/>
        </w:r>
        <w:r>
          <w:delText xml:space="preserve"> V prípade otvorenej výzvy sa uvádza príslušné posudzované časové obdobie výzvy, t.j. obdobie, počas ktorého boli zaregistrované žiadosti o NFP, ktoré sú predmetom schvaľovacieho procesu. V prípade uzavretej výzvy(časovo ohraničenej) sa uvádza dátum vyhlásenia a dátum ukončenia výzvy</w:delText>
        </w:r>
      </w:del>
    </w:p>
  </w:footnote>
  <w:footnote w:id="4">
    <w:p w14:paraId="2739912D" w14:textId="77777777" w:rsidR="00A050D2" w:rsidRDefault="00A050D2" w:rsidP="00F90D3F">
      <w:pPr>
        <w:pStyle w:val="Textpoznmkypodiarou"/>
        <w:jc w:val="both"/>
        <w:rPr>
          <w:del w:id="123" w:author="Autor"/>
        </w:rPr>
      </w:pPr>
      <w:del w:id="124" w:author="Autor">
        <w:r>
          <w:rPr>
            <w:rStyle w:val="Odkaznapoznmkupodiarou"/>
          </w:rPr>
          <w:footnoteRef/>
        </w:r>
        <w:r>
          <w:delText xml:space="preserve"> Relevantné v prípade, ak výzva bola vyhlásená v nadväznosti na výzvu na predkladanie projektových zámerov</w:delText>
        </w:r>
      </w:del>
    </w:p>
  </w:footnote>
  <w:footnote w:id="5">
    <w:p w14:paraId="66832E68" w14:textId="77777777" w:rsidR="00A92659" w:rsidRDefault="00A92659" w:rsidP="00F90D3F">
      <w:pPr>
        <w:pStyle w:val="Textpoznmkypodiarou"/>
        <w:jc w:val="both"/>
        <w:rPr>
          <w:del w:id="162" w:author="Autor"/>
        </w:rPr>
      </w:pPr>
      <w:del w:id="163" w:author="Autor">
        <w:r>
          <w:rPr>
            <w:rStyle w:val="Odkaznapoznmkupodiarou"/>
          </w:rPr>
          <w:footnoteRef/>
        </w:r>
        <w:r>
          <w:delText xml:space="preserve"> ŽoNFP, pri ktorých bolo vo fáze administratívneho overenia vydané rozhodnutie o neschválení alebo rozhodnutie o zastavení konania o ŽoNFP</w:delText>
        </w:r>
      </w:del>
    </w:p>
  </w:footnote>
  <w:footnote w:id="6">
    <w:p w14:paraId="51983B6C" w14:textId="77777777" w:rsidR="00D70A1F" w:rsidRDefault="00D70A1F" w:rsidP="00F90D3F">
      <w:pPr>
        <w:pStyle w:val="Textpoznmkypodiarou"/>
        <w:jc w:val="both"/>
        <w:rPr>
          <w:del w:id="191" w:author="Autor"/>
        </w:rPr>
      </w:pPr>
      <w:del w:id="192" w:author="Autor">
        <w:r>
          <w:rPr>
            <w:rStyle w:val="Odkaznapoznmkupodiarou"/>
          </w:rPr>
          <w:footnoteRef/>
        </w:r>
        <w:r>
          <w:delText xml:space="preserve"> Nepovinné pole</w:delText>
        </w:r>
      </w:del>
    </w:p>
  </w:footnote>
  <w:footnote w:id="7">
    <w:p w14:paraId="582C90CC" w14:textId="77777777" w:rsidR="00D70A1F" w:rsidRDefault="00D70A1F" w:rsidP="00F90D3F">
      <w:pPr>
        <w:pStyle w:val="Textpoznmkypodiarou"/>
        <w:jc w:val="both"/>
        <w:rPr>
          <w:del w:id="222" w:author="Autor"/>
        </w:rPr>
      </w:pPr>
      <w:del w:id="223" w:author="Autor">
        <w:r>
          <w:rPr>
            <w:rStyle w:val="Odkaznapoznmkupodiarou"/>
          </w:rPr>
          <w:footnoteRef/>
        </w:r>
        <w:r>
          <w:delText xml:space="preserve"> ŽoNFP, pri ktorých bolo vo fáze odborného hodnotenia vydané rozhodnutie o neschválení alebo rozhodnutie o zastavení konania</w:delText>
        </w:r>
        <w:r w:rsidR="007C66C2">
          <w:delText>.</w:delText>
        </w:r>
      </w:del>
    </w:p>
  </w:footnote>
  <w:footnote w:id="8">
    <w:p w14:paraId="40BBD7E6" w14:textId="77777777" w:rsidR="00D70A1F" w:rsidRDefault="00D70A1F" w:rsidP="00F90D3F">
      <w:pPr>
        <w:pStyle w:val="Textpoznmkypodiarou"/>
        <w:jc w:val="both"/>
        <w:rPr>
          <w:del w:id="235" w:author="Autor"/>
        </w:rPr>
      </w:pPr>
      <w:del w:id="236" w:author="Autor">
        <w:r>
          <w:rPr>
            <w:rStyle w:val="Odkaznapoznmkupodiarou"/>
          </w:rPr>
          <w:footnoteRef/>
        </w:r>
        <w:r>
          <w:delText xml:space="preserve"> Nepovinné pole</w:delText>
        </w:r>
        <w:r w:rsidR="007C66C2">
          <w:delText>.</w:delText>
        </w:r>
      </w:del>
    </w:p>
  </w:footnote>
  <w:footnote w:id="9">
    <w:p w14:paraId="01565AB7" w14:textId="77777777" w:rsidR="00B5358A" w:rsidRDefault="00B5358A">
      <w:pPr>
        <w:pStyle w:val="Textpoznmkypodiarou"/>
        <w:rPr>
          <w:del w:id="265" w:author="Autor"/>
        </w:rPr>
      </w:pPr>
      <w:del w:id="266" w:author="Autor">
        <w:r>
          <w:rPr>
            <w:rStyle w:val="Odkaznapoznmkupodiarou"/>
          </w:rPr>
          <w:footnoteRef/>
        </w:r>
        <w:r>
          <w:delText xml:space="preserve"> </w:delText>
        </w:r>
        <w:r w:rsidRPr="00B5358A">
          <w:delText>Relevantné v prípade, ak boli aplikované výberové kritériá. V opačnom prípade uviesť "nerelevantné"</w:delText>
        </w:r>
        <w:r w:rsidR="007C66C2">
          <w:delText>.</w:delText>
        </w:r>
      </w:del>
    </w:p>
  </w:footnote>
  <w:footnote w:id="10">
    <w:p w14:paraId="68E2CEE2" w14:textId="77777777" w:rsidR="00BA0E31" w:rsidRDefault="00BA0E31" w:rsidP="00F90D3F">
      <w:pPr>
        <w:pStyle w:val="Textpoznmkypodiarou"/>
        <w:jc w:val="both"/>
        <w:rPr>
          <w:del w:id="273" w:author="Autor"/>
        </w:rPr>
      </w:pPr>
      <w:del w:id="274" w:author="Autor">
        <w:r>
          <w:rPr>
            <w:rStyle w:val="Odkaznapoznmkupodiarou"/>
          </w:rPr>
          <w:footnoteRef/>
        </w:r>
        <w:r>
          <w:delText xml:space="preserve"> Nepovinné pole</w:delText>
        </w:r>
        <w:r w:rsidR="007C66C2">
          <w:delText>.</w:delText>
        </w:r>
      </w:del>
    </w:p>
  </w:footnote>
  <w:footnote w:id="11">
    <w:p w14:paraId="21CD736A" w14:textId="14F688D0" w:rsidR="00A4330A" w:rsidRDefault="00A4330A" w:rsidP="00CA7645">
      <w:pPr>
        <w:pStyle w:val="Textpoznmkypodiarou"/>
        <w:ind w:left="142" w:right="134"/>
        <w:jc w:val="both"/>
        <w:rPr>
          <w:ins w:id="336" w:author="Autor"/>
          <w:rFonts w:ascii="Tahoma" w:hAnsi="Tahoma" w:cs="Tahoma"/>
          <w:sz w:val="16"/>
          <w:szCs w:val="16"/>
        </w:rPr>
      </w:pPr>
      <w:ins w:id="337" w:author="Autor">
        <w:r w:rsidRPr="00CA7645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CA7645">
          <w:rPr>
            <w:rFonts w:ascii="Tahoma" w:hAnsi="Tahoma" w:cs="Tahoma"/>
            <w:sz w:val="16"/>
            <w:szCs w:val="16"/>
          </w:rPr>
          <w:t xml:space="preserve"> V súlade s kapitolou 3.2.1.4 ods. 4 Systému riadenia EŠIF RO zasiela záverečnú správu z výzvy najneskôr do 5 pracovných dní od jej schválenia na CO.  Záverečná správa sa nevypracúva </w:t>
        </w:r>
        <w:r w:rsidR="004528A8">
          <w:rPr>
            <w:rFonts w:ascii="Tahoma" w:hAnsi="Tahoma" w:cs="Tahoma"/>
            <w:sz w:val="16"/>
            <w:szCs w:val="16"/>
          </w:rPr>
          <w:t>v</w:t>
        </w:r>
        <w:r w:rsidR="005E6AC2">
          <w:rPr>
            <w:rFonts w:ascii="Tahoma" w:hAnsi="Tahoma" w:cs="Tahoma"/>
            <w:sz w:val="16"/>
            <w:szCs w:val="16"/>
          </w:rPr>
          <w:t> </w:t>
        </w:r>
        <w:r w:rsidR="004528A8">
          <w:rPr>
            <w:rFonts w:ascii="Tahoma" w:hAnsi="Tahoma" w:cs="Tahoma"/>
            <w:sz w:val="16"/>
            <w:szCs w:val="16"/>
          </w:rPr>
          <w:t>prípad</w:t>
        </w:r>
        <w:r w:rsidR="005E6AC2">
          <w:rPr>
            <w:rFonts w:ascii="Tahoma" w:hAnsi="Tahoma" w:cs="Tahoma"/>
            <w:sz w:val="16"/>
            <w:szCs w:val="16"/>
          </w:rPr>
          <w:t>och,</w:t>
        </w:r>
        <w:r w:rsidR="004528A8">
          <w:rPr>
            <w:rFonts w:ascii="Tahoma" w:hAnsi="Tahoma" w:cs="Tahoma"/>
            <w:sz w:val="16"/>
            <w:szCs w:val="16"/>
          </w:rPr>
          <w:t xml:space="preserve"> </w:t>
        </w:r>
        <w:r w:rsidR="004528A8" w:rsidRPr="004528A8">
          <w:rPr>
            <w:rFonts w:ascii="Tahoma" w:hAnsi="Tahoma" w:cs="Tahoma"/>
            <w:sz w:val="16"/>
            <w:szCs w:val="16"/>
          </w:rPr>
          <w:t>schvaľovacieho procesu národných projektov</w:t>
        </w:r>
        <w:r w:rsidR="005E6AC2">
          <w:rPr>
            <w:rFonts w:ascii="Tahoma" w:hAnsi="Tahoma" w:cs="Tahoma"/>
            <w:sz w:val="16"/>
            <w:szCs w:val="16"/>
          </w:rPr>
          <w:t>,</w:t>
        </w:r>
        <w:r w:rsidR="004528A8" w:rsidRPr="004528A8">
          <w:rPr>
            <w:rFonts w:ascii="Tahoma" w:hAnsi="Tahoma" w:cs="Tahoma"/>
            <w:sz w:val="16"/>
            <w:szCs w:val="16"/>
          </w:rPr>
          <w:t xml:space="preserve"> projektov technickej pomoci</w:t>
        </w:r>
        <w:r w:rsidR="005E6AC2">
          <w:rPr>
            <w:rFonts w:ascii="Tahoma" w:hAnsi="Tahoma" w:cs="Tahoma"/>
            <w:sz w:val="16"/>
            <w:szCs w:val="16"/>
          </w:rPr>
          <w:t xml:space="preserve"> a veľkých projektov</w:t>
        </w:r>
        <w:r w:rsidRPr="00CA7645">
          <w:rPr>
            <w:rFonts w:ascii="Tahoma" w:hAnsi="Tahoma" w:cs="Tahoma"/>
            <w:sz w:val="16"/>
            <w:szCs w:val="16"/>
          </w:rPr>
          <w:t xml:space="preserve">. </w:t>
        </w:r>
      </w:ins>
    </w:p>
    <w:p w14:paraId="50EB4B62" w14:textId="7E5B9558" w:rsidR="00720886" w:rsidRPr="00CA7645" w:rsidRDefault="00720886" w:rsidP="00CA7645">
      <w:pPr>
        <w:pStyle w:val="Textpoznmkypodiarou"/>
        <w:ind w:left="142" w:right="134"/>
        <w:jc w:val="both"/>
        <w:rPr>
          <w:ins w:id="338" w:author="Autor"/>
          <w:rFonts w:ascii="Tahoma" w:hAnsi="Tahoma" w:cs="Tahoma"/>
          <w:sz w:val="16"/>
          <w:szCs w:val="16"/>
        </w:rPr>
      </w:pPr>
      <w:ins w:id="339" w:author="Autor">
        <w:r w:rsidRPr="00720886">
          <w:rPr>
            <w:rFonts w:ascii="Tahoma" w:hAnsi="Tahoma" w:cs="Tahoma"/>
            <w:sz w:val="16"/>
            <w:szCs w:val="16"/>
          </w:rPr>
          <w:t>Vo vzore  sú používané skratky a pojmy zavedené v Systéme riadenia európskych štrukturálnych a investičných fondov.</w:t>
        </w:r>
      </w:ins>
    </w:p>
  </w:footnote>
  <w:footnote w:id="12">
    <w:p w14:paraId="49CA1181" w14:textId="11C48094" w:rsidR="00276A16" w:rsidRPr="00276A16" w:rsidRDefault="00276A16" w:rsidP="00276A16">
      <w:pPr>
        <w:pStyle w:val="Textpoznmkypodiarou"/>
        <w:ind w:firstLine="142"/>
        <w:rPr>
          <w:ins w:id="361" w:author="Autor"/>
          <w:rFonts w:ascii="Tahoma" w:hAnsi="Tahoma" w:cs="Tahoma"/>
          <w:sz w:val="16"/>
          <w:szCs w:val="16"/>
        </w:rPr>
      </w:pPr>
      <w:ins w:id="362" w:author="Autor">
        <w:r w:rsidRPr="00276A16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276A16">
          <w:rPr>
            <w:rFonts w:ascii="Tahoma" w:hAnsi="Tahoma" w:cs="Tahoma"/>
            <w:sz w:val="16"/>
            <w:szCs w:val="16"/>
          </w:rPr>
          <w:t xml:space="preserve"> Pod pojmom Konkrétny cieľ je myslený pojem Špecifický cieľ.</w:t>
        </w:r>
      </w:ins>
    </w:p>
  </w:footnote>
  <w:footnote w:id="13">
    <w:p w14:paraId="364DB1FF" w14:textId="4CB93969" w:rsidR="00CA7645" w:rsidRPr="00CA7645" w:rsidRDefault="00CA7645" w:rsidP="00CA7645">
      <w:pPr>
        <w:pStyle w:val="Textpoznmkypodiarou"/>
        <w:ind w:left="142" w:right="134"/>
        <w:jc w:val="both"/>
        <w:rPr>
          <w:ins w:id="367" w:author="Autor"/>
          <w:rFonts w:ascii="Tahoma" w:hAnsi="Tahoma" w:cs="Tahoma"/>
          <w:sz w:val="16"/>
          <w:szCs w:val="16"/>
        </w:rPr>
      </w:pPr>
      <w:ins w:id="368" w:author="Autor">
        <w:r w:rsidRPr="00CA7645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CA7645">
          <w:rPr>
            <w:rFonts w:ascii="Tahoma" w:hAnsi="Tahoma" w:cs="Tahoma"/>
            <w:sz w:val="16"/>
            <w:szCs w:val="16"/>
          </w:rPr>
          <w:t xml:space="preserve"> V prípade otvorenej výzvy sa uvádza príslušné posudzované časové obdobie výzvy. V prípade uzavretej výzvy</w:t>
        </w:r>
        <w:r w:rsidR="004528A8">
          <w:rPr>
            <w:rFonts w:ascii="Tahoma" w:hAnsi="Tahoma" w:cs="Tahoma"/>
            <w:sz w:val="16"/>
            <w:szCs w:val="16"/>
          </w:rPr>
          <w:t xml:space="preserve"> </w:t>
        </w:r>
        <w:r w:rsidRPr="00CA7645">
          <w:rPr>
            <w:rFonts w:ascii="Tahoma" w:hAnsi="Tahoma" w:cs="Tahoma"/>
            <w:sz w:val="16"/>
            <w:szCs w:val="16"/>
          </w:rPr>
          <w:t>(časovo ohraničenej) sa uvádza dátum vyhlásenia a dátum ukončenia výzvy</w:t>
        </w:r>
      </w:ins>
    </w:p>
  </w:footnote>
  <w:footnote w:id="14">
    <w:p w14:paraId="0C10548D" w14:textId="10206B36" w:rsidR="00CA7645" w:rsidRDefault="00CA7645" w:rsidP="00CA7645">
      <w:pPr>
        <w:pStyle w:val="Textpoznmkypodiarou"/>
        <w:ind w:left="142" w:right="134"/>
        <w:jc w:val="both"/>
        <w:rPr>
          <w:ins w:id="375" w:author="Autor"/>
        </w:rPr>
      </w:pPr>
      <w:ins w:id="376" w:author="Autor">
        <w:r w:rsidRPr="00CA7645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CA7645">
          <w:rPr>
            <w:rFonts w:ascii="Tahoma" w:hAnsi="Tahoma" w:cs="Tahoma"/>
            <w:sz w:val="16"/>
            <w:szCs w:val="16"/>
          </w:rPr>
          <w:t xml:space="preserve"> Relevantné v prípade, ak výzva bola vyhlásená v nadväznosti na výzvu na predkladanie projektových zámerov</w:t>
        </w:r>
      </w:ins>
    </w:p>
  </w:footnote>
  <w:footnote w:id="15">
    <w:p w14:paraId="0DD9BD3D" w14:textId="29E31DF6" w:rsidR="00CA7645" w:rsidRPr="004528A8" w:rsidRDefault="00CA7645" w:rsidP="004528A8">
      <w:pPr>
        <w:pStyle w:val="Textpoznmkypodiarou"/>
        <w:ind w:left="142" w:right="134"/>
        <w:jc w:val="both"/>
        <w:rPr>
          <w:ins w:id="440" w:author="Autor"/>
          <w:rFonts w:ascii="Tahoma" w:hAnsi="Tahoma" w:cs="Tahoma"/>
          <w:sz w:val="16"/>
          <w:szCs w:val="16"/>
        </w:rPr>
      </w:pPr>
      <w:ins w:id="441" w:author="Autor">
        <w:r w:rsidRPr="004528A8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4528A8">
          <w:rPr>
            <w:rFonts w:ascii="Tahoma" w:hAnsi="Tahoma" w:cs="Tahoma"/>
            <w:sz w:val="16"/>
            <w:szCs w:val="16"/>
          </w:rPr>
          <w:t xml:space="preserve"> ŽoNFP, pri ktorých bolo vo fáze administratívneho overenia vydané rozhodnutie o neschválení alebo rozhodnutie o zastavení konania o ŽoNFP</w:t>
        </w:r>
      </w:ins>
    </w:p>
  </w:footnote>
  <w:footnote w:id="16">
    <w:p w14:paraId="77E6207A" w14:textId="1141409A" w:rsidR="00CA7645" w:rsidRDefault="00CA7645" w:rsidP="004528A8">
      <w:pPr>
        <w:pStyle w:val="Textpoznmkypodiarou"/>
        <w:ind w:left="142" w:right="134"/>
        <w:jc w:val="both"/>
        <w:rPr>
          <w:ins w:id="481" w:author="Autor"/>
        </w:rPr>
      </w:pPr>
      <w:ins w:id="482" w:author="Autor">
        <w:r w:rsidRPr="004528A8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4528A8">
          <w:rPr>
            <w:rFonts w:ascii="Tahoma" w:hAnsi="Tahoma" w:cs="Tahoma"/>
            <w:sz w:val="16"/>
            <w:szCs w:val="16"/>
          </w:rPr>
          <w:t xml:space="preserve"> ŽoNFP, pri ktorých bolo vo fáze odborného hodnotenia vydané rozhodnutie o neschválení alebo </w:t>
        </w:r>
        <w:r w:rsidR="004528A8" w:rsidRPr="004528A8">
          <w:rPr>
            <w:rFonts w:ascii="Tahoma" w:hAnsi="Tahoma" w:cs="Tahoma"/>
            <w:sz w:val="16"/>
            <w:szCs w:val="16"/>
          </w:rPr>
          <w:t>rozhodnutie o zastavení konania</w:t>
        </w:r>
      </w:ins>
    </w:p>
  </w:footnote>
  <w:footnote w:id="17">
    <w:p w14:paraId="4A1784BB" w14:textId="13A0A81D" w:rsidR="00CA7645" w:rsidRPr="004528A8" w:rsidRDefault="00CA7645" w:rsidP="004528A8">
      <w:pPr>
        <w:pStyle w:val="Textpoznmkypodiarou"/>
        <w:ind w:left="142" w:right="134"/>
        <w:jc w:val="both"/>
        <w:rPr>
          <w:ins w:id="519" w:author="Autor"/>
          <w:rFonts w:ascii="Tahoma" w:hAnsi="Tahoma" w:cs="Tahoma"/>
          <w:sz w:val="16"/>
          <w:szCs w:val="16"/>
        </w:rPr>
      </w:pPr>
      <w:ins w:id="520" w:author="Autor">
        <w:r w:rsidRPr="004528A8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4528A8">
          <w:rPr>
            <w:rFonts w:ascii="Tahoma" w:hAnsi="Tahoma" w:cs="Tahoma"/>
            <w:sz w:val="16"/>
            <w:szCs w:val="16"/>
          </w:rPr>
          <w:t xml:space="preserve"> Relevantné v prípade, ak boli aplikované výberové kritériá. V opačnom prípade uviesť "nerel</w:t>
        </w:r>
        <w:r w:rsidR="004528A8">
          <w:rPr>
            <w:rFonts w:ascii="Tahoma" w:hAnsi="Tahoma" w:cs="Tahoma"/>
            <w:sz w:val="16"/>
            <w:szCs w:val="16"/>
          </w:rPr>
          <w:t>evantné"</w:t>
        </w:r>
      </w:ins>
    </w:p>
  </w:footnote>
  <w:footnote w:id="18">
    <w:p w14:paraId="3C414413" w14:textId="0F29F9D4" w:rsidR="00A37CCB" w:rsidRDefault="00A37CCB" w:rsidP="00A37CCB">
      <w:pPr>
        <w:pStyle w:val="Textpoznmkypodiarou"/>
        <w:ind w:firstLine="142"/>
        <w:rPr>
          <w:ins w:id="524" w:author="Autor"/>
        </w:rPr>
      </w:pPr>
      <w:ins w:id="525" w:author="Autor">
        <w:r w:rsidRPr="00A37CCB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A37CCB">
          <w:rPr>
            <w:rStyle w:val="Odkaznapoznmkupodiarou"/>
            <w:rFonts w:ascii="Tahoma" w:hAnsi="Tahoma" w:cs="Tahoma"/>
            <w:sz w:val="16"/>
            <w:szCs w:val="16"/>
          </w:rPr>
          <w:t xml:space="preserve"> </w:t>
        </w:r>
        <w:r w:rsidRPr="00A37CCB">
          <w:rPr>
            <w:rFonts w:ascii="Tahoma" w:hAnsi="Tahoma" w:cs="Tahoma"/>
            <w:sz w:val="16"/>
            <w:szCs w:val="16"/>
          </w:rPr>
          <w:t>Nepovinné pole</w:t>
        </w:r>
      </w:ins>
    </w:p>
  </w:footnote>
  <w:footnote w:id="19">
    <w:p w14:paraId="7F051475" w14:textId="4D4EC866" w:rsidR="004528A8" w:rsidRPr="004528A8" w:rsidRDefault="004528A8" w:rsidP="004528A8">
      <w:pPr>
        <w:pStyle w:val="Textpoznmkypodiarou"/>
        <w:ind w:left="142" w:right="134"/>
        <w:jc w:val="both"/>
        <w:rPr>
          <w:ins w:id="535" w:author="Autor"/>
          <w:rFonts w:ascii="Tahoma" w:hAnsi="Tahoma" w:cs="Tahoma"/>
          <w:sz w:val="16"/>
          <w:szCs w:val="16"/>
        </w:rPr>
      </w:pPr>
      <w:ins w:id="536" w:author="Autor">
        <w:r w:rsidRPr="004528A8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4528A8">
          <w:rPr>
            <w:rFonts w:ascii="Tahoma" w:hAnsi="Tahoma" w:cs="Tahoma"/>
            <w:sz w:val="16"/>
            <w:szCs w:val="16"/>
          </w:rPr>
          <w:t xml:space="preserve"> Prílohy v bode 1 – 8 RO zaradí do záverečnej správy výzvy v </w:t>
        </w:r>
        <w:r>
          <w:rPr>
            <w:rFonts w:ascii="Tahoma" w:hAnsi="Tahoma" w:cs="Tahoma"/>
            <w:sz w:val="16"/>
            <w:szCs w:val="16"/>
          </w:rPr>
          <w:t>závislosti na ich relevantnosti</w:t>
        </w:r>
      </w:ins>
    </w:p>
  </w:footnote>
  <w:footnote w:id="20">
    <w:p w14:paraId="644AC76B" w14:textId="2DD61303" w:rsidR="004528A8" w:rsidRPr="00ED0847" w:rsidRDefault="004528A8" w:rsidP="00ED0847">
      <w:pPr>
        <w:pStyle w:val="Textpoznmkypodiarou"/>
        <w:ind w:left="142" w:right="134"/>
        <w:jc w:val="both"/>
        <w:rPr>
          <w:rFonts w:ascii="Tahoma" w:hAnsi="Tahoma"/>
          <w:sz w:val="16"/>
          <w:rPrChange w:id="665" w:author="Autor">
            <w:rPr/>
          </w:rPrChange>
        </w:rPr>
        <w:pPrChange w:id="666" w:author="Autor">
          <w:pPr>
            <w:pStyle w:val="Textpoznmkypodiarou"/>
            <w:jc w:val="both"/>
          </w:pPr>
        </w:pPrChange>
      </w:pPr>
      <w:r w:rsidRPr="00ED0847">
        <w:rPr>
          <w:rStyle w:val="Odkaznapoznmkupodiarou"/>
          <w:rFonts w:ascii="Tahoma" w:hAnsi="Tahoma"/>
          <w:sz w:val="16"/>
          <w:rPrChange w:id="667" w:author="Autor">
            <w:rPr>
              <w:rStyle w:val="Odkaznapoznmkupodiarou"/>
            </w:rPr>
          </w:rPrChange>
        </w:rPr>
        <w:footnoteRef/>
      </w:r>
      <w:r w:rsidRPr="00ED0847">
        <w:rPr>
          <w:rFonts w:ascii="Tahoma" w:hAnsi="Tahoma"/>
          <w:sz w:val="16"/>
          <w:rPrChange w:id="668" w:author="Autor">
            <w:rPr/>
          </w:rPrChange>
        </w:rPr>
        <w:t xml:space="preserve"> V prípade výziev, kde bola zadefinovaná možnosť využitia zásobníka projektov ide o prílohu podľa kapitoly 3.2.1.4 ods. 3 Systému riadenia EŠIF – zásobník projektov</w:t>
      </w:r>
      <w:del w:id="669" w:author="Autor">
        <w:r w:rsidR="007C66C2">
          <w:delText>.</w:delText>
        </w:r>
      </w:del>
    </w:p>
  </w:footnote>
  <w:footnote w:id="21">
    <w:p w14:paraId="178A916E" w14:textId="77777777" w:rsidR="00534050" w:rsidRDefault="00534050" w:rsidP="00F90D3F">
      <w:pPr>
        <w:pStyle w:val="Textpoznmkypodiarou"/>
        <w:jc w:val="both"/>
        <w:rPr>
          <w:del w:id="692" w:author="Autor"/>
        </w:rPr>
      </w:pPr>
      <w:del w:id="693" w:author="Autor">
        <w:r>
          <w:rPr>
            <w:rStyle w:val="Odkaznapoznmkupodiarou"/>
          </w:rPr>
          <w:footnoteRef/>
        </w:r>
        <w:r>
          <w:delText xml:space="preserve"> Na základe rozhodnutia RO môžu byť prílohou záverečnej správy výzvy dokumenty, ktoré sú súčasťou a dokumentujú schvaľovací proces ŽoNFP v súlade s kapitolou 3.2.1.4</w:delText>
        </w:r>
        <w:r w:rsidR="0073745F">
          <w:delText>; prílohy v bode 1 – 8 RO zaradí do záverečnej správy výzvy v závislosti na ich relevantnosti</w:delText>
        </w:r>
        <w:r w:rsidR="007C66C2">
          <w:delText>.</w:delText>
        </w:r>
        <w:r w:rsidR="0073745F">
          <w:delText xml:space="preserve"> </w:delText>
        </w:r>
      </w:del>
    </w:p>
  </w:footnote>
  <w:footnote w:id="22">
    <w:p w14:paraId="2EB5E513" w14:textId="756F92B4" w:rsidR="004528A8" w:rsidRDefault="004528A8" w:rsidP="004528A8">
      <w:pPr>
        <w:pStyle w:val="Textpoznmkypodiarou"/>
        <w:ind w:left="142" w:right="134"/>
        <w:jc w:val="both"/>
        <w:rPr>
          <w:ins w:id="696" w:author="Autor"/>
        </w:rPr>
      </w:pPr>
      <w:ins w:id="697" w:author="Autor">
        <w:r w:rsidRPr="004528A8">
          <w:rPr>
            <w:rStyle w:val="Odkaznapoznmkupodiarou"/>
            <w:rFonts w:ascii="Tahoma" w:hAnsi="Tahoma" w:cs="Tahoma"/>
            <w:sz w:val="16"/>
            <w:szCs w:val="16"/>
          </w:rPr>
          <w:footnoteRef/>
        </w:r>
        <w:r w:rsidRPr="004528A8">
          <w:rPr>
            <w:rFonts w:ascii="Tahoma" w:hAnsi="Tahoma" w:cs="Tahoma"/>
            <w:sz w:val="16"/>
            <w:szCs w:val="16"/>
          </w:rPr>
          <w:t xml:space="preserve"> Na základe rozhodnutia RO môžu byť prílohou záverečnej správy výzvy dokumenty, ktoré sú súčasťou a dokumentujú schvaľovací proces ŽoNFP</w:t>
        </w:r>
        <w:r w:rsidR="00A37CCB">
          <w:rPr>
            <w:rFonts w:ascii="Tahoma" w:hAnsi="Tahoma" w:cs="Tahoma"/>
            <w:sz w:val="16"/>
            <w:szCs w:val="16"/>
          </w:rPr>
          <w:t xml:space="preserve">. </w:t>
        </w:r>
        <w:r w:rsidR="00A37CCB" w:rsidRPr="00CA7645">
          <w:rPr>
            <w:rFonts w:ascii="Tahoma" w:hAnsi="Tahoma" w:cs="Tahoma"/>
            <w:sz w:val="16"/>
            <w:szCs w:val="16"/>
          </w:rPr>
          <w:t xml:space="preserve">V prípade, ak niektorá časť </w:t>
        </w:r>
        <w:r w:rsidR="00A37CCB">
          <w:rPr>
            <w:rFonts w:ascii="Tahoma" w:hAnsi="Tahoma" w:cs="Tahoma"/>
            <w:sz w:val="16"/>
            <w:szCs w:val="16"/>
          </w:rPr>
          <w:t>Záverečnej správy výzvy</w:t>
        </w:r>
        <w:r w:rsidR="00A37CCB" w:rsidRPr="00CA7645">
          <w:rPr>
            <w:rFonts w:ascii="Tahoma" w:hAnsi="Tahoma" w:cs="Tahoma"/>
            <w:sz w:val="16"/>
            <w:szCs w:val="16"/>
          </w:rPr>
          <w:t xml:space="preserve">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 </w:t>
        </w:r>
        <w:r w:rsidR="00A37CCB">
          <w:rPr>
            <w:rFonts w:ascii="Tahoma" w:hAnsi="Tahoma" w:cs="Tahoma"/>
            <w:sz w:val="16"/>
            <w:szCs w:val="16"/>
          </w:rPr>
          <w:t>ktoré sa príloha vzťahuje.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2C317" w14:textId="77777777" w:rsidR="00AC5588" w:rsidRDefault="00AC55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31D0" w14:textId="77777777" w:rsidR="001370D6" w:rsidRDefault="001370D6" w:rsidP="001370D6">
    <w:pPr>
      <w:pStyle w:val="Hlavika"/>
      <w:rPr>
        <w:del w:id="306" w:author="Autor"/>
      </w:rPr>
    </w:pPr>
    <w:del w:id="307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04C19F" wp14:editId="6784A80F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1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p w14:paraId="31DDD752" w14:textId="77777777" w:rsidR="001370D6" w:rsidRDefault="00986853" w:rsidP="001370D6">
    <w:pPr>
      <w:pStyle w:val="Hlavika"/>
      <w:jc w:val="right"/>
      <w:rPr>
        <w:del w:id="308" w:author="Autor"/>
      </w:rPr>
    </w:pPr>
    <w:customXmlDelRangeStart w:id="309" w:author="Autor"/>
    <w:sdt>
      <w:sdtPr>
        <w:rPr>
          <w:szCs w:val="20"/>
        </w:rPr>
        <w:id w:val="2070840989"/>
        <w:placeholder>
          <w:docPart w:val="E4ECFA75AC27411E9B48BE7F1ED44F0E"/>
        </w:placeholder>
        <w:date w:fullDate="2015-02-05T00:00:00Z">
          <w:dateFormat w:val="dd.MM.yyyy"/>
          <w:lid w:val="sk-SK"/>
          <w:storeMappedDataAs w:val="dateTime"/>
          <w:calendar w:val="gregorian"/>
        </w:date>
      </w:sdtPr>
      <w:sdtEndPr/>
      <w:sdtContent>
        <w:customXmlDelRangeEnd w:id="309"/>
        <w:del w:id="310" w:author="Autor">
          <w:r w:rsidR="00D26D89">
            <w:rPr>
              <w:szCs w:val="20"/>
            </w:rPr>
            <w:delText>05.02.2015</w:delText>
          </w:r>
        </w:del>
        <w:customXmlDelRangeStart w:id="311" w:author="Autor"/>
      </w:sdtContent>
    </w:sdt>
    <w:customXmlDelRangeEnd w:id="311"/>
  </w:p>
  <w:p w14:paraId="4DA0E63E" w14:textId="5E8F1322" w:rsidR="00627EA3" w:rsidRDefault="00627EA3" w:rsidP="00627EA3">
    <w:pPr>
      <w:pStyle w:val="Hlavika"/>
      <w:rPr>
        <w:ins w:id="312" w:author="Autor"/>
      </w:rPr>
    </w:pPr>
  </w:p>
  <w:p w14:paraId="30ADB2F7" w14:textId="51588559" w:rsidR="00627EA3" w:rsidRPr="00627EA3" w:rsidRDefault="00627EA3" w:rsidP="00627EA3">
    <w:pPr>
      <w:pStyle w:val="Hlavika"/>
      <w:jc w:val="right"/>
      <w:rPr>
        <w:ins w:id="313" w:author="Autor"/>
      </w:rPr>
    </w:pPr>
  </w:p>
  <w:p w14:paraId="4ED75688" w14:textId="77777777" w:rsidR="0008620F" w:rsidRDefault="0008620F">
    <w:pPr>
      <w:rPr>
        <w:ins w:id="314" w:author="Autor"/>
      </w:rPr>
    </w:pPr>
  </w:p>
  <w:p w14:paraId="2F278580" w14:textId="77777777" w:rsidR="00E35EC0" w:rsidRDefault="00E35EC0">
    <w:pPr>
      <w:rPr>
        <w:ins w:id="315" w:author="Autor"/>
      </w:rPr>
    </w:pPr>
  </w:p>
  <w:p w14:paraId="278F64DC" w14:textId="77777777" w:rsidR="00E35EC0" w:rsidRDefault="00E35EC0">
    <w:pPr>
      <w:rPr>
        <w:ins w:id="316" w:author="Autor"/>
      </w:rPr>
    </w:pPr>
  </w:p>
  <w:p w14:paraId="1758A196" w14:textId="77777777" w:rsidR="00E35EC0" w:rsidRDefault="00E35EC0" w:rsidP="00ED0847">
    <w:pPr>
      <w:pPrChange w:id="317" w:author="Autor">
        <w:pPr>
          <w:pStyle w:val="Hlavika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9DF46" w14:textId="77777777" w:rsidR="00686AB8" w:rsidRDefault="00686AB8">
    <w:pPr>
      <w:pStyle w:val="Hlavika"/>
      <w:rPr>
        <w:del w:id="318" w:author="Autor"/>
      </w:rPr>
    </w:pPr>
  </w:p>
  <w:p w14:paraId="660B9A3F" w14:textId="77777777" w:rsidR="00AC5588" w:rsidRDefault="00AC55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E08"/>
    <w:multiLevelType w:val="hybridMultilevel"/>
    <w:tmpl w:val="F57AED4E"/>
    <w:lvl w:ilvl="0" w:tplc="569AE088">
      <w:start w:val="1"/>
      <w:numFmt w:val="decimal"/>
      <w:lvlText w:val="%1."/>
      <w:lvlJc w:val="left"/>
      <w:pPr>
        <w:ind w:left="1240" w:hanging="400"/>
      </w:pPr>
      <w:rPr>
        <w:rFonts w:ascii="Arial" w:eastAsia="Arial" w:hAnsi="Arial" w:cs="Arial" w:hint="default"/>
        <w:spacing w:val="-1"/>
        <w:w w:val="99"/>
        <w:sz w:val="14"/>
        <w:szCs w:val="14"/>
        <w:lang w:val="sk" w:eastAsia="sk" w:bidi="sk"/>
      </w:rPr>
    </w:lvl>
    <w:lvl w:ilvl="1" w:tplc="53043E00">
      <w:numFmt w:val="bullet"/>
      <w:lvlText w:val="•"/>
      <w:lvlJc w:val="left"/>
      <w:pPr>
        <w:ind w:left="2306" w:hanging="400"/>
      </w:pPr>
      <w:rPr>
        <w:rFonts w:hint="default"/>
        <w:lang w:val="sk" w:eastAsia="sk" w:bidi="sk"/>
      </w:rPr>
    </w:lvl>
    <w:lvl w:ilvl="2" w:tplc="0C82133A">
      <w:numFmt w:val="bullet"/>
      <w:lvlText w:val="•"/>
      <w:lvlJc w:val="left"/>
      <w:pPr>
        <w:ind w:left="3372" w:hanging="400"/>
      </w:pPr>
      <w:rPr>
        <w:rFonts w:hint="default"/>
        <w:lang w:val="sk" w:eastAsia="sk" w:bidi="sk"/>
      </w:rPr>
    </w:lvl>
    <w:lvl w:ilvl="3" w:tplc="00E82808">
      <w:numFmt w:val="bullet"/>
      <w:lvlText w:val="•"/>
      <w:lvlJc w:val="left"/>
      <w:pPr>
        <w:ind w:left="4438" w:hanging="400"/>
      </w:pPr>
      <w:rPr>
        <w:rFonts w:hint="default"/>
        <w:lang w:val="sk" w:eastAsia="sk" w:bidi="sk"/>
      </w:rPr>
    </w:lvl>
    <w:lvl w:ilvl="4" w:tplc="320205D0">
      <w:numFmt w:val="bullet"/>
      <w:lvlText w:val="•"/>
      <w:lvlJc w:val="left"/>
      <w:pPr>
        <w:ind w:left="5504" w:hanging="400"/>
      </w:pPr>
      <w:rPr>
        <w:rFonts w:hint="default"/>
        <w:lang w:val="sk" w:eastAsia="sk" w:bidi="sk"/>
      </w:rPr>
    </w:lvl>
    <w:lvl w:ilvl="5" w:tplc="7F60FE2E">
      <w:numFmt w:val="bullet"/>
      <w:lvlText w:val="•"/>
      <w:lvlJc w:val="left"/>
      <w:pPr>
        <w:ind w:left="6570" w:hanging="400"/>
      </w:pPr>
      <w:rPr>
        <w:rFonts w:hint="default"/>
        <w:lang w:val="sk" w:eastAsia="sk" w:bidi="sk"/>
      </w:rPr>
    </w:lvl>
    <w:lvl w:ilvl="6" w:tplc="AE86DB80">
      <w:numFmt w:val="bullet"/>
      <w:lvlText w:val="•"/>
      <w:lvlJc w:val="left"/>
      <w:pPr>
        <w:ind w:left="7636" w:hanging="400"/>
      </w:pPr>
      <w:rPr>
        <w:rFonts w:hint="default"/>
        <w:lang w:val="sk" w:eastAsia="sk" w:bidi="sk"/>
      </w:rPr>
    </w:lvl>
    <w:lvl w:ilvl="7" w:tplc="3E24553A">
      <w:numFmt w:val="bullet"/>
      <w:lvlText w:val="•"/>
      <w:lvlJc w:val="left"/>
      <w:pPr>
        <w:ind w:left="8702" w:hanging="400"/>
      </w:pPr>
      <w:rPr>
        <w:rFonts w:hint="default"/>
        <w:lang w:val="sk" w:eastAsia="sk" w:bidi="sk"/>
      </w:rPr>
    </w:lvl>
    <w:lvl w:ilvl="8" w:tplc="E2BCC414">
      <w:numFmt w:val="bullet"/>
      <w:lvlText w:val="•"/>
      <w:lvlJc w:val="left"/>
      <w:pPr>
        <w:ind w:left="9768" w:hanging="400"/>
      </w:pPr>
      <w:rPr>
        <w:rFonts w:hint="default"/>
        <w:lang w:val="sk" w:eastAsia="sk" w:bidi="sk"/>
      </w:r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7818A8"/>
    <w:multiLevelType w:val="hybridMultilevel"/>
    <w:tmpl w:val="3F88AFB4"/>
    <w:lvl w:ilvl="0" w:tplc="2B723CF6">
      <w:start w:val="1"/>
      <w:numFmt w:val="decimal"/>
      <w:lvlText w:val="%1."/>
      <w:lvlJc w:val="left"/>
      <w:pPr>
        <w:ind w:left="1640" w:hanging="800"/>
      </w:pPr>
      <w:rPr>
        <w:rFonts w:ascii="Tahoma" w:eastAsia="Tahoma" w:hAnsi="Tahoma" w:cs="Tahoma" w:hint="default"/>
        <w:b/>
        <w:bCs/>
        <w:color w:val="0064A3"/>
        <w:spacing w:val="-1"/>
        <w:w w:val="92"/>
        <w:position w:val="1"/>
        <w:sz w:val="42"/>
        <w:szCs w:val="42"/>
        <w:lang w:val="sk" w:eastAsia="sk" w:bidi="sk"/>
      </w:rPr>
    </w:lvl>
    <w:lvl w:ilvl="1" w:tplc="2B326E8E">
      <w:numFmt w:val="bullet"/>
      <w:lvlText w:val="•"/>
      <w:lvlJc w:val="left"/>
      <w:pPr>
        <w:ind w:left="2666" w:hanging="800"/>
      </w:pPr>
      <w:rPr>
        <w:rFonts w:hint="default"/>
        <w:lang w:val="sk" w:eastAsia="sk" w:bidi="sk"/>
      </w:rPr>
    </w:lvl>
    <w:lvl w:ilvl="2" w:tplc="BAC0C66E">
      <w:numFmt w:val="bullet"/>
      <w:lvlText w:val="•"/>
      <w:lvlJc w:val="left"/>
      <w:pPr>
        <w:ind w:left="3692" w:hanging="800"/>
      </w:pPr>
      <w:rPr>
        <w:rFonts w:hint="default"/>
        <w:lang w:val="sk" w:eastAsia="sk" w:bidi="sk"/>
      </w:rPr>
    </w:lvl>
    <w:lvl w:ilvl="3" w:tplc="0E460AC6">
      <w:numFmt w:val="bullet"/>
      <w:lvlText w:val="•"/>
      <w:lvlJc w:val="left"/>
      <w:pPr>
        <w:ind w:left="4718" w:hanging="800"/>
      </w:pPr>
      <w:rPr>
        <w:rFonts w:hint="default"/>
        <w:lang w:val="sk" w:eastAsia="sk" w:bidi="sk"/>
      </w:rPr>
    </w:lvl>
    <w:lvl w:ilvl="4" w:tplc="D2FC9DC6">
      <w:numFmt w:val="bullet"/>
      <w:lvlText w:val="•"/>
      <w:lvlJc w:val="left"/>
      <w:pPr>
        <w:ind w:left="5744" w:hanging="800"/>
      </w:pPr>
      <w:rPr>
        <w:rFonts w:hint="default"/>
        <w:lang w:val="sk" w:eastAsia="sk" w:bidi="sk"/>
      </w:rPr>
    </w:lvl>
    <w:lvl w:ilvl="5" w:tplc="3220699A">
      <w:numFmt w:val="bullet"/>
      <w:lvlText w:val="•"/>
      <w:lvlJc w:val="left"/>
      <w:pPr>
        <w:ind w:left="6770" w:hanging="800"/>
      </w:pPr>
      <w:rPr>
        <w:rFonts w:hint="default"/>
        <w:lang w:val="sk" w:eastAsia="sk" w:bidi="sk"/>
      </w:rPr>
    </w:lvl>
    <w:lvl w:ilvl="6" w:tplc="A1F253D6">
      <w:numFmt w:val="bullet"/>
      <w:lvlText w:val="•"/>
      <w:lvlJc w:val="left"/>
      <w:pPr>
        <w:ind w:left="7796" w:hanging="800"/>
      </w:pPr>
      <w:rPr>
        <w:rFonts w:hint="default"/>
        <w:lang w:val="sk" w:eastAsia="sk" w:bidi="sk"/>
      </w:rPr>
    </w:lvl>
    <w:lvl w:ilvl="7" w:tplc="8EB4FCC8">
      <w:numFmt w:val="bullet"/>
      <w:lvlText w:val="•"/>
      <w:lvlJc w:val="left"/>
      <w:pPr>
        <w:ind w:left="8822" w:hanging="800"/>
      </w:pPr>
      <w:rPr>
        <w:rFonts w:hint="default"/>
        <w:lang w:val="sk" w:eastAsia="sk" w:bidi="sk"/>
      </w:rPr>
    </w:lvl>
    <w:lvl w:ilvl="8" w:tplc="1B6EB652">
      <w:numFmt w:val="bullet"/>
      <w:lvlText w:val="•"/>
      <w:lvlJc w:val="left"/>
      <w:pPr>
        <w:ind w:left="9848" w:hanging="800"/>
      </w:pPr>
      <w:rPr>
        <w:rFonts w:hint="default"/>
        <w:lang w:val="sk" w:eastAsia="sk" w:bidi="sk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36B26"/>
    <w:rsid w:val="00047930"/>
    <w:rsid w:val="00050728"/>
    <w:rsid w:val="00055EFA"/>
    <w:rsid w:val="000614E5"/>
    <w:rsid w:val="00062525"/>
    <w:rsid w:val="00066955"/>
    <w:rsid w:val="00071088"/>
    <w:rsid w:val="00071B7E"/>
    <w:rsid w:val="00071CD7"/>
    <w:rsid w:val="0008620F"/>
    <w:rsid w:val="000B5E97"/>
    <w:rsid w:val="000D298C"/>
    <w:rsid w:val="000D6B86"/>
    <w:rsid w:val="000E2AA4"/>
    <w:rsid w:val="001051C6"/>
    <w:rsid w:val="00105536"/>
    <w:rsid w:val="00107813"/>
    <w:rsid w:val="001126D3"/>
    <w:rsid w:val="00114FE1"/>
    <w:rsid w:val="00116F61"/>
    <w:rsid w:val="0013382C"/>
    <w:rsid w:val="001370D6"/>
    <w:rsid w:val="00143339"/>
    <w:rsid w:val="0014641E"/>
    <w:rsid w:val="0015233E"/>
    <w:rsid w:val="00154F86"/>
    <w:rsid w:val="00173917"/>
    <w:rsid w:val="00174AE7"/>
    <w:rsid w:val="00183B44"/>
    <w:rsid w:val="001873B5"/>
    <w:rsid w:val="001B12DC"/>
    <w:rsid w:val="001B27DA"/>
    <w:rsid w:val="001B6E9F"/>
    <w:rsid w:val="001C513F"/>
    <w:rsid w:val="001D4B25"/>
    <w:rsid w:val="001E0991"/>
    <w:rsid w:val="001F0193"/>
    <w:rsid w:val="002259C4"/>
    <w:rsid w:val="00225A05"/>
    <w:rsid w:val="00246970"/>
    <w:rsid w:val="0024799D"/>
    <w:rsid w:val="00253217"/>
    <w:rsid w:val="00256687"/>
    <w:rsid w:val="002664F2"/>
    <w:rsid w:val="0026695E"/>
    <w:rsid w:val="00274479"/>
    <w:rsid w:val="00276A16"/>
    <w:rsid w:val="00276DA1"/>
    <w:rsid w:val="002A1E17"/>
    <w:rsid w:val="002B60FE"/>
    <w:rsid w:val="002D65BD"/>
    <w:rsid w:val="002E3888"/>
    <w:rsid w:val="002E611C"/>
    <w:rsid w:val="002E7F32"/>
    <w:rsid w:val="002E7F66"/>
    <w:rsid w:val="00303AB8"/>
    <w:rsid w:val="003377A7"/>
    <w:rsid w:val="00361E2F"/>
    <w:rsid w:val="003701D6"/>
    <w:rsid w:val="00386CBA"/>
    <w:rsid w:val="003A67E1"/>
    <w:rsid w:val="003B0DFE"/>
    <w:rsid w:val="003B2F8A"/>
    <w:rsid w:val="003B61C8"/>
    <w:rsid w:val="003B651B"/>
    <w:rsid w:val="003C2544"/>
    <w:rsid w:val="003D0894"/>
    <w:rsid w:val="003D568C"/>
    <w:rsid w:val="003D5DB1"/>
    <w:rsid w:val="00416E2D"/>
    <w:rsid w:val="00417E23"/>
    <w:rsid w:val="00431EE0"/>
    <w:rsid w:val="00432DF1"/>
    <w:rsid w:val="00435127"/>
    <w:rsid w:val="004445A9"/>
    <w:rsid w:val="004470FB"/>
    <w:rsid w:val="004528A8"/>
    <w:rsid w:val="004616D9"/>
    <w:rsid w:val="00477B8E"/>
    <w:rsid w:val="00490AF9"/>
    <w:rsid w:val="00493F0A"/>
    <w:rsid w:val="004A0829"/>
    <w:rsid w:val="004A3F63"/>
    <w:rsid w:val="004C1071"/>
    <w:rsid w:val="004E2082"/>
    <w:rsid w:val="004E2120"/>
    <w:rsid w:val="004E3ABD"/>
    <w:rsid w:val="005122F6"/>
    <w:rsid w:val="00517659"/>
    <w:rsid w:val="00527E8D"/>
    <w:rsid w:val="00534050"/>
    <w:rsid w:val="00541FF5"/>
    <w:rsid w:val="005800C7"/>
    <w:rsid w:val="0058054B"/>
    <w:rsid w:val="00580A58"/>
    <w:rsid w:val="00586FDB"/>
    <w:rsid w:val="005B49EF"/>
    <w:rsid w:val="005C504D"/>
    <w:rsid w:val="005C62E4"/>
    <w:rsid w:val="005E6AC2"/>
    <w:rsid w:val="005F0546"/>
    <w:rsid w:val="005F5B71"/>
    <w:rsid w:val="00620626"/>
    <w:rsid w:val="00622D7A"/>
    <w:rsid w:val="006267ED"/>
    <w:rsid w:val="00627EA3"/>
    <w:rsid w:val="006300A5"/>
    <w:rsid w:val="00633140"/>
    <w:rsid w:val="006479DF"/>
    <w:rsid w:val="00660DCB"/>
    <w:rsid w:val="00663AAC"/>
    <w:rsid w:val="006719A0"/>
    <w:rsid w:val="00677282"/>
    <w:rsid w:val="00686AB8"/>
    <w:rsid w:val="00687102"/>
    <w:rsid w:val="006A5157"/>
    <w:rsid w:val="006A7DF2"/>
    <w:rsid w:val="006C6A25"/>
    <w:rsid w:val="006D082A"/>
    <w:rsid w:val="006D3B82"/>
    <w:rsid w:val="006E0E3D"/>
    <w:rsid w:val="006E28C2"/>
    <w:rsid w:val="006F15B4"/>
    <w:rsid w:val="00700482"/>
    <w:rsid w:val="00704320"/>
    <w:rsid w:val="00720886"/>
    <w:rsid w:val="0073745F"/>
    <w:rsid w:val="00741589"/>
    <w:rsid w:val="007469CC"/>
    <w:rsid w:val="00750B04"/>
    <w:rsid w:val="0075320B"/>
    <w:rsid w:val="0076414C"/>
    <w:rsid w:val="00765555"/>
    <w:rsid w:val="00771CC6"/>
    <w:rsid w:val="00782970"/>
    <w:rsid w:val="007A60EF"/>
    <w:rsid w:val="007A62A2"/>
    <w:rsid w:val="007A7EE5"/>
    <w:rsid w:val="007C2880"/>
    <w:rsid w:val="007C66C2"/>
    <w:rsid w:val="007E3D4D"/>
    <w:rsid w:val="007F0D9A"/>
    <w:rsid w:val="00801225"/>
    <w:rsid w:val="00826F2F"/>
    <w:rsid w:val="0084743A"/>
    <w:rsid w:val="008743E6"/>
    <w:rsid w:val="008806AC"/>
    <w:rsid w:val="008A38C0"/>
    <w:rsid w:val="008A7DBF"/>
    <w:rsid w:val="008C271F"/>
    <w:rsid w:val="008D0F9C"/>
    <w:rsid w:val="008F2627"/>
    <w:rsid w:val="0090110D"/>
    <w:rsid w:val="0090377E"/>
    <w:rsid w:val="00911D80"/>
    <w:rsid w:val="00926284"/>
    <w:rsid w:val="0094416F"/>
    <w:rsid w:val="00944BAA"/>
    <w:rsid w:val="00947535"/>
    <w:rsid w:val="00977107"/>
    <w:rsid w:val="00977CF6"/>
    <w:rsid w:val="009836CF"/>
    <w:rsid w:val="00986853"/>
    <w:rsid w:val="009A73BC"/>
    <w:rsid w:val="009A7F14"/>
    <w:rsid w:val="009B421D"/>
    <w:rsid w:val="009B44B8"/>
    <w:rsid w:val="009C2A72"/>
    <w:rsid w:val="00A050D2"/>
    <w:rsid w:val="00A144AE"/>
    <w:rsid w:val="00A21C64"/>
    <w:rsid w:val="00A37CCB"/>
    <w:rsid w:val="00A4330A"/>
    <w:rsid w:val="00A60B7A"/>
    <w:rsid w:val="00A72107"/>
    <w:rsid w:val="00A9035D"/>
    <w:rsid w:val="00A9254C"/>
    <w:rsid w:val="00A92659"/>
    <w:rsid w:val="00AB755C"/>
    <w:rsid w:val="00AC5588"/>
    <w:rsid w:val="00AE73F7"/>
    <w:rsid w:val="00AF0B3C"/>
    <w:rsid w:val="00B0598E"/>
    <w:rsid w:val="00B07A47"/>
    <w:rsid w:val="00B12061"/>
    <w:rsid w:val="00B127A2"/>
    <w:rsid w:val="00B13F1C"/>
    <w:rsid w:val="00B315E9"/>
    <w:rsid w:val="00B4284E"/>
    <w:rsid w:val="00B4501F"/>
    <w:rsid w:val="00B5358A"/>
    <w:rsid w:val="00B53B4A"/>
    <w:rsid w:val="00B60198"/>
    <w:rsid w:val="00B66F4A"/>
    <w:rsid w:val="00B713AF"/>
    <w:rsid w:val="00B75C6B"/>
    <w:rsid w:val="00B827CB"/>
    <w:rsid w:val="00B90222"/>
    <w:rsid w:val="00B948E0"/>
    <w:rsid w:val="00BA0E31"/>
    <w:rsid w:val="00BA13ED"/>
    <w:rsid w:val="00BA4376"/>
    <w:rsid w:val="00BC2751"/>
    <w:rsid w:val="00BC3621"/>
    <w:rsid w:val="00BC4BAC"/>
    <w:rsid w:val="00BC669A"/>
    <w:rsid w:val="00BE3A76"/>
    <w:rsid w:val="00BE7696"/>
    <w:rsid w:val="00BF50ED"/>
    <w:rsid w:val="00C214B6"/>
    <w:rsid w:val="00C348A2"/>
    <w:rsid w:val="00C53567"/>
    <w:rsid w:val="00C571C4"/>
    <w:rsid w:val="00C57462"/>
    <w:rsid w:val="00C6439D"/>
    <w:rsid w:val="00C813BF"/>
    <w:rsid w:val="00C92BF0"/>
    <w:rsid w:val="00CA208E"/>
    <w:rsid w:val="00CA25A8"/>
    <w:rsid w:val="00CA7645"/>
    <w:rsid w:val="00CB33DE"/>
    <w:rsid w:val="00CD3D13"/>
    <w:rsid w:val="00CE4D77"/>
    <w:rsid w:val="00CF5C67"/>
    <w:rsid w:val="00D05350"/>
    <w:rsid w:val="00D15A06"/>
    <w:rsid w:val="00D26D89"/>
    <w:rsid w:val="00D376DE"/>
    <w:rsid w:val="00D619C3"/>
    <w:rsid w:val="00D61BB6"/>
    <w:rsid w:val="00D70A1F"/>
    <w:rsid w:val="00D86DA2"/>
    <w:rsid w:val="00DB3113"/>
    <w:rsid w:val="00DB3D85"/>
    <w:rsid w:val="00DB798B"/>
    <w:rsid w:val="00DF7102"/>
    <w:rsid w:val="00E01516"/>
    <w:rsid w:val="00E14F42"/>
    <w:rsid w:val="00E35EC0"/>
    <w:rsid w:val="00E52D37"/>
    <w:rsid w:val="00E5416A"/>
    <w:rsid w:val="00E742C1"/>
    <w:rsid w:val="00E74EA1"/>
    <w:rsid w:val="00E7702D"/>
    <w:rsid w:val="00EA2552"/>
    <w:rsid w:val="00ED0847"/>
    <w:rsid w:val="00ED3C54"/>
    <w:rsid w:val="00EE70FE"/>
    <w:rsid w:val="00EF44C1"/>
    <w:rsid w:val="00F04A64"/>
    <w:rsid w:val="00F0607A"/>
    <w:rsid w:val="00F10B9D"/>
    <w:rsid w:val="00F147E9"/>
    <w:rsid w:val="00F27075"/>
    <w:rsid w:val="00F848AF"/>
    <w:rsid w:val="00F84B30"/>
    <w:rsid w:val="00F854AC"/>
    <w:rsid w:val="00F90D3F"/>
    <w:rsid w:val="00F943EC"/>
    <w:rsid w:val="00F97E8C"/>
    <w:rsid w:val="00FC04A6"/>
    <w:rsid w:val="00FC0F30"/>
    <w:rsid w:val="00FD028A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C1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D0847"/>
    <w:pPr>
      <w:spacing w:after="0" w:line="240" w:lineRule="auto"/>
      <w:pPrChange w:id="0" w:author="Autor">
        <w:pPr>
          <w:spacing w:after="200" w:line="276" w:lineRule="auto"/>
        </w:pPr>
      </w:pPrChange>
    </w:pPr>
    <w:rPr>
      <w:rFonts w:ascii="Times New Roman" w:eastAsia="Times New Roman" w:hAnsi="Times New Roman" w:cs="Times New Roman"/>
      <w:sz w:val="24"/>
      <w:szCs w:val="24"/>
      <w:lang w:eastAsia="sk-SK"/>
      <w:rPrChange w:id="0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paragraph" w:styleId="Nadpis1">
    <w:name w:val="heading 1"/>
    <w:basedOn w:val="Normlny"/>
    <w:link w:val="Nadpis1Char"/>
    <w:uiPriority w:val="1"/>
    <w:qFormat/>
    <w:rsid w:val="004E2082"/>
    <w:pPr>
      <w:widowControl w:val="0"/>
      <w:autoSpaceDE w:val="0"/>
      <w:autoSpaceDN w:val="0"/>
      <w:ind w:left="1640" w:hanging="800"/>
      <w:outlineLvl w:val="0"/>
    </w:pPr>
    <w:rPr>
      <w:rFonts w:ascii="Tahoma" w:eastAsia="Tahoma" w:hAnsi="Tahoma"/>
      <w:b/>
      <w:bCs/>
      <w:sz w:val="42"/>
      <w:szCs w:val="42"/>
      <w:lang w:val="sk" w:eastAsia="sk"/>
    </w:rPr>
  </w:style>
  <w:style w:type="paragraph" w:styleId="Nadpis2">
    <w:name w:val="heading 2"/>
    <w:basedOn w:val="Normlny"/>
    <w:link w:val="Nadpis2Char"/>
    <w:uiPriority w:val="1"/>
    <w:qFormat/>
    <w:rsid w:val="004E2082"/>
    <w:pPr>
      <w:widowControl w:val="0"/>
      <w:autoSpaceDE w:val="0"/>
      <w:autoSpaceDN w:val="0"/>
      <w:spacing w:before="113"/>
      <w:ind w:left="840"/>
      <w:outlineLvl w:val="1"/>
    </w:pPr>
    <w:rPr>
      <w:rFonts w:ascii="Tahoma" w:eastAsia="Tahoma" w:hAnsi="Tahoma"/>
      <w:b/>
      <w:bCs/>
      <w:sz w:val="28"/>
      <w:szCs w:val="28"/>
      <w:lang w:val="sk" w:eastAsia="sk"/>
    </w:rPr>
  </w:style>
  <w:style w:type="paragraph" w:styleId="Nadpis3">
    <w:name w:val="heading 3"/>
    <w:basedOn w:val="Normlny"/>
    <w:link w:val="Nadpis3Char"/>
    <w:uiPriority w:val="1"/>
    <w:qFormat/>
    <w:rsid w:val="004E2082"/>
    <w:pPr>
      <w:widowControl w:val="0"/>
      <w:autoSpaceDE w:val="0"/>
      <w:autoSpaceDN w:val="0"/>
      <w:spacing w:before="110"/>
      <w:ind w:left="840"/>
      <w:outlineLvl w:val="2"/>
    </w:pPr>
    <w:rPr>
      <w:rFonts w:ascii="Tahoma" w:eastAsia="Tahoma" w:hAnsi="Tahoma"/>
      <w:b/>
      <w:bCs/>
      <w:sz w:val="20"/>
      <w:szCs w:val="20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D0847"/>
    <w:pPr>
      <w:pPrChange w:id="1" w:author="Autor">
        <w:pPr/>
      </w:pPrChange>
    </w:pPr>
    <w:rPr>
      <w:rFonts w:ascii="Tahoma" w:hAnsi="Tahoma" w:cs="Tahoma"/>
      <w:sz w:val="16"/>
      <w:szCs w:val="16"/>
      <w:rPrChange w:id="1" w:author="Autor">
        <w:rPr>
          <w:rFonts w:ascii="Tahoma" w:eastAsiaTheme="minorEastAsia" w:hAnsi="Tahoma" w:cs="Tahoma"/>
          <w:sz w:val="16"/>
          <w:szCs w:val="16"/>
          <w:lang w:val="sk-SK" w:eastAsia="sk-SK" w:bidi="ar-SA"/>
        </w:rPr>
      </w:rPrChange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D0847"/>
    <w:pPr>
      <w:pPrChange w:id="2" w:author="Autor">
        <w:pPr/>
      </w:pPrChange>
    </w:pPr>
    <w:rPr>
      <w:sz w:val="20"/>
      <w:szCs w:val="20"/>
      <w:rPrChange w:id="2" w:author="Autor">
        <w:rPr>
          <w:lang w:val="sk-SK" w:eastAsia="sk-SK" w:bidi="ar-SA"/>
        </w:rPr>
      </w:rPrChange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0847"/>
    <w:pPr>
      <w:pPrChange w:id="3" w:author="Autor">
        <w:pPr>
          <w:spacing w:after="200"/>
        </w:pPr>
      </w:pPrChange>
    </w:pPr>
    <w:rPr>
      <w:b/>
      <w:bCs/>
      <w:rPrChange w:id="3" w:author="Autor">
        <w:rPr>
          <w:rFonts w:eastAsiaTheme="minorEastAsia" w:cstheme="minorBidi"/>
          <w:b/>
          <w:bCs/>
          <w:lang w:val="sk-SK" w:eastAsia="sk-SK" w:bidi="ar-SA"/>
        </w:rPr>
      </w:rPrChange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ED0847"/>
    <w:pPr>
      <w:ind w:left="720"/>
      <w:contextualSpacing/>
      <w:pPrChange w:id="4" w:author="Autor">
        <w:pPr>
          <w:spacing w:after="200" w:line="276" w:lineRule="auto"/>
          <w:ind w:left="720"/>
          <w:contextualSpacing/>
        </w:pPr>
      </w:pPrChange>
    </w:pPr>
    <w:rPr>
      <w:rPrChange w:id="4" w:author="Autor">
        <w:rPr>
          <w:rFonts w:eastAsiaTheme="minorEastAsia"/>
          <w:sz w:val="24"/>
          <w:szCs w:val="22"/>
          <w:lang w:val="sk-SK" w:eastAsia="sk-SK" w:bidi="ar-SA"/>
        </w:rPr>
      </w:rPrChange>
    </w:r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ED0847"/>
    <w:pPr>
      <w:tabs>
        <w:tab w:val="center" w:pos="4536"/>
        <w:tab w:val="right" w:pos="9072"/>
      </w:tabs>
      <w:pPrChange w:id="5" w:author="Autor">
        <w:pPr>
          <w:tabs>
            <w:tab w:val="center" w:pos="4536"/>
            <w:tab w:val="right" w:pos="9072"/>
          </w:tabs>
        </w:pPr>
      </w:pPrChange>
    </w:pPr>
    <w:rPr>
      <w:rPrChange w:id="5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D0847"/>
    <w:pPr>
      <w:tabs>
        <w:tab w:val="center" w:pos="4536"/>
        <w:tab w:val="right" w:pos="9072"/>
      </w:tabs>
      <w:pPrChange w:id="6" w:author="Autor">
        <w:pPr>
          <w:tabs>
            <w:tab w:val="center" w:pos="4536"/>
            <w:tab w:val="right" w:pos="9072"/>
          </w:tabs>
        </w:pPr>
      </w:pPrChange>
    </w:pPr>
    <w:rPr>
      <w:rPrChange w:id="6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D0847"/>
    <w:pPr>
      <w:pPrChange w:id="7" w:author="Autor">
        <w:pPr/>
      </w:pPrChange>
    </w:pPr>
    <w:rPr>
      <w:sz w:val="20"/>
      <w:szCs w:val="20"/>
      <w:rPrChange w:id="7" w:author="Autor">
        <w:rPr>
          <w:rFonts w:eastAsiaTheme="minorEastAsia" w:cstheme="minorBidi"/>
          <w:lang w:val="sk-SK" w:eastAsia="sk-SK" w:bidi="ar-SA"/>
        </w:rPr>
      </w:rPrChange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ED0847"/>
    <w:rPr>
      <w:rFonts w:cs="Times New Roman"/>
      <w:vertAlign w:val="superscript"/>
      <w:rPrChange w:id="8" w:author="Autor">
        <w:rPr>
          <w:vertAlign w:val="superscript"/>
        </w:rPr>
      </w:rPrChange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1"/>
    <w:rsid w:val="004E2082"/>
    <w:rPr>
      <w:rFonts w:ascii="Tahoma" w:eastAsia="Tahoma" w:hAnsi="Tahoma" w:cs="Times New Roman"/>
      <w:b/>
      <w:bCs/>
      <w:sz w:val="42"/>
      <w:szCs w:val="42"/>
      <w:lang w:val="sk" w:eastAsia="sk"/>
    </w:rPr>
  </w:style>
  <w:style w:type="character" w:customStyle="1" w:styleId="Nadpis2Char">
    <w:name w:val="Nadpis 2 Char"/>
    <w:basedOn w:val="Predvolenpsmoodseku"/>
    <w:link w:val="Nadpis2"/>
    <w:uiPriority w:val="1"/>
    <w:rsid w:val="004E2082"/>
    <w:rPr>
      <w:rFonts w:ascii="Tahoma" w:eastAsia="Tahoma" w:hAnsi="Tahoma" w:cs="Times New Roman"/>
      <w:b/>
      <w:bCs/>
      <w:sz w:val="28"/>
      <w:szCs w:val="28"/>
      <w:lang w:val="sk" w:eastAsia="sk"/>
    </w:rPr>
  </w:style>
  <w:style w:type="character" w:customStyle="1" w:styleId="Nadpis3Char">
    <w:name w:val="Nadpis 3 Char"/>
    <w:basedOn w:val="Predvolenpsmoodseku"/>
    <w:link w:val="Nadpis3"/>
    <w:uiPriority w:val="1"/>
    <w:rsid w:val="004E2082"/>
    <w:rPr>
      <w:rFonts w:ascii="Tahoma" w:eastAsia="Tahoma" w:hAnsi="Tahoma" w:cs="Times New Roman"/>
      <w:b/>
      <w:bCs/>
      <w:sz w:val="20"/>
      <w:szCs w:val="20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4E2082"/>
    <w:pPr>
      <w:widowControl w:val="0"/>
      <w:autoSpaceDE w:val="0"/>
      <w:autoSpaceDN w:val="0"/>
    </w:pPr>
    <w:rPr>
      <w:rFonts w:ascii="Tahoma" w:eastAsia="Tahoma" w:hAnsi="Tahoma"/>
      <w:b/>
      <w:bCs/>
      <w:sz w:val="14"/>
      <w:szCs w:val="14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E2082"/>
    <w:rPr>
      <w:rFonts w:ascii="Tahoma" w:eastAsia="Tahoma" w:hAnsi="Tahoma" w:cs="Times New Roman"/>
      <w:b/>
      <w:bCs/>
      <w:sz w:val="14"/>
      <w:szCs w:val="14"/>
      <w:lang w:val="sk" w:eastAsia="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ED0847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ED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CD5A8B23EE84A1287FF2A2248A1AE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86F958-BE5C-41F2-9B57-C16EAC67AB9F}"/>
      </w:docPartPr>
      <w:docPartBody>
        <w:p w:rsidR="00000000" w:rsidRDefault="00D318FD">
          <w:pPr>
            <w:pStyle w:val="2CD5A8B23EE84A1287FF2A2248A1AE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15E59F75CAF4B2EBA8E7EEEE5A41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EB53E-A1D2-409C-B796-6A8636DBD1A4}"/>
      </w:docPartPr>
      <w:docPartBody>
        <w:p w:rsidR="00000000" w:rsidRDefault="00D318FD">
          <w:pPr>
            <w:pStyle w:val="315E59F75CAF4B2EBA8E7EEEE5A4193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3E3E5EA23F249F19A2094BBE1F6B8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8E1ABB-76BE-44D8-A24F-EBE7D0F1A40B}"/>
      </w:docPartPr>
      <w:docPartBody>
        <w:p w:rsidR="00000000" w:rsidRDefault="00D318FD">
          <w:pPr>
            <w:pStyle w:val="B3E3E5EA23F249F19A2094BBE1F6B83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B381699892741599861BFC63545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BA0ABE-46EB-4390-834E-8BBEDB042A6C}"/>
      </w:docPartPr>
      <w:docPartBody>
        <w:p w:rsidR="00000000" w:rsidRDefault="00D318FD">
          <w:pPr>
            <w:pStyle w:val="FB381699892741599861BFC635455D55"/>
          </w:pPr>
          <w:r w:rsidRPr="00F64F3B">
            <w:rPr>
              <w:rStyle w:val="Zstupntext"/>
              <w:rFonts w:eastAsiaTheme="minorHAnsi"/>
            </w:rPr>
            <w:t>Vyberte položku</w:t>
          </w:r>
          <w:r w:rsidRPr="00F64F3B">
            <w:rPr>
              <w:rStyle w:val="Zstupntext"/>
              <w:rFonts w:eastAsiaTheme="minorHAnsi"/>
            </w:rPr>
            <w:t>.</w:t>
          </w:r>
        </w:p>
      </w:docPartBody>
    </w:docPart>
    <w:docPart>
      <w:docPartPr>
        <w:name w:val="E4ECFA75AC27411E9B48BE7F1ED44F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5BA5C-BF63-439D-9DBC-048E54C2AB23}"/>
      </w:docPartPr>
      <w:docPartBody>
        <w:p w:rsidR="00000000" w:rsidRDefault="00D318FD">
          <w:pPr>
            <w:pStyle w:val="E4ECFA75AC27411E9B48BE7F1ED44F0E"/>
          </w:pPr>
          <w:r w:rsidRPr="00F64F3B">
            <w:rPr>
              <w:rStyle w:val="Zstupntext"/>
            </w:rPr>
            <w:t>Kliknutím zadáte dátum</w:t>
          </w:r>
          <w:r w:rsidRPr="00F64F3B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0E3BA1"/>
    <w:rsid w:val="00140858"/>
    <w:rsid w:val="002C3A22"/>
    <w:rsid w:val="002D3EA4"/>
    <w:rsid w:val="002D661B"/>
    <w:rsid w:val="003D2703"/>
    <w:rsid w:val="00500067"/>
    <w:rsid w:val="00616C33"/>
    <w:rsid w:val="00663C47"/>
    <w:rsid w:val="00671CEC"/>
    <w:rsid w:val="00695953"/>
    <w:rsid w:val="00762DE2"/>
    <w:rsid w:val="007B0128"/>
    <w:rsid w:val="00811DA7"/>
    <w:rsid w:val="008225C7"/>
    <w:rsid w:val="00845353"/>
    <w:rsid w:val="0085402B"/>
    <w:rsid w:val="00883D5B"/>
    <w:rsid w:val="00A6653E"/>
    <w:rsid w:val="00B12684"/>
    <w:rsid w:val="00C16CB5"/>
    <w:rsid w:val="00CE2D99"/>
    <w:rsid w:val="00D318FD"/>
    <w:rsid w:val="00D34F32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2CD5A8B23EE84A1287FF2A2248A1AE73">
    <w:name w:val="2CD5A8B23EE84A1287FF2A2248A1AE73"/>
    <w:pPr>
      <w:spacing w:after="160" w:line="259" w:lineRule="auto"/>
    </w:pPr>
  </w:style>
  <w:style w:type="paragraph" w:customStyle="1" w:styleId="315E59F75CAF4B2EBA8E7EEEE5A41936">
    <w:name w:val="315E59F75CAF4B2EBA8E7EEEE5A41936"/>
    <w:pPr>
      <w:spacing w:after="160" w:line="259" w:lineRule="auto"/>
    </w:pPr>
  </w:style>
  <w:style w:type="paragraph" w:customStyle="1" w:styleId="B3E3E5EA23F249F19A2094BBE1F6B832">
    <w:name w:val="B3E3E5EA23F249F19A2094BBE1F6B832"/>
    <w:pPr>
      <w:spacing w:after="160" w:line="259" w:lineRule="auto"/>
    </w:pPr>
  </w:style>
  <w:style w:type="paragraph" w:customStyle="1" w:styleId="FB381699892741599861BFC635455D55">
    <w:name w:val="FB381699892741599861BFC635455D55"/>
    <w:pPr>
      <w:spacing w:after="160" w:line="259" w:lineRule="auto"/>
    </w:pPr>
  </w:style>
  <w:style w:type="paragraph" w:customStyle="1" w:styleId="E4ECFA75AC27411E9B48BE7F1ED44F0E">
    <w:name w:val="E4ECFA75AC27411E9B48BE7F1ED44F0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3B01C-B919-42E4-ABAD-F14E6C9F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2018-10-12T10:56:00Z</dcterms:created>
  <dcterms:modified xsi:type="dcterms:W3CDTF">2018-10-17T07:54:00Z</dcterms:modified>
</cp:coreProperties>
</file>